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01E67271"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1759E6">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42186697" w14:textId="77777777" w:rsidR="00335ABE" w:rsidRDefault="00335ABE" w:rsidP="00E06270">
      <w:pPr>
        <w:spacing w:before="120" w:after="120" w:line="271" w:lineRule="auto"/>
        <w:rPr>
          <w:rFonts w:ascii="Open Sans" w:hAnsi="Open Sans" w:cs="Open Sans"/>
          <w:b/>
          <w:color w:val="002060"/>
        </w:rPr>
      </w:pPr>
    </w:p>
    <w:p w14:paraId="3D24895F" w14:textId="13F12C6A" w:rsidR="00335ABE" w:rsidRPr="001A4611" w:rsidRDefault="00335ABE" w:rsidP="00E06270">
      <w:pPr>
        <w:spacing w:before="120" w:after="120" w:line="271" w:lineRule="auto"/>
        <w:rPr>
          <w:rFonts w:ascii="Open Sans" w:hAnsi="Open Sans" w:cs="Open Sans"/>
          <w:b/>
          <w:color w:val="002060"/>
        </w:rPr>
      </w:pPr>
      <w:r w:rsidRPr="001A4611">
        <w:rPr>
          <w:rFonts w:ascii="Open Sans" w:hAnsi="Open Sans" w:cs="Open Sans"/>
          <w:b/>
          <w:color w:val="002060"/>
        </w:rPr>
        <w:t>Wersja 1.</w:t>
      </w:r>
      <w:r w:rsidR="00BA1478" w:rsidRPr="001A4611">
        <w:rPr>
          <w:rFonts w:ascii="Open Sans" w:hAnsi="Open Sans" w:cs="Open Sans"/>
          <w:b/>
          <w:color w:val="002060"/>
        </w:rPr>
        <w:t>5</w:t>
      </w:r>
      <w:r w:rsidR="00FC4E8E" w:rsidRPr="001A4611">
        <w:rPr>
          <w:rFonts w:ascii="Open Sans" w:hAnsi="Open Sans" w:cs="Open Sans"/>
          <w:b/>
          <w:color w:val="002060"/>
        </w:rPr>
        <w:t xml:space="preserve"> </w:t>
      </w:r>
    </w:p>
    <w:p w14:paraId="3DB6D0A3" w14:textId="0C9365AB" w:rsidR="00335ABE" w:rsidRPr="001A4611" w:rsidRDefault="00335ABE" w:rsidP="00E06270">
      <w:pPr>
        <w:spacing w:before="120" w:after="120" w:line="271" w:lineRule="auto"/>
        <w:rPr>
          <w:rFonts w:ascii="Open Sans" w:hAnsi="Open Sans" w:cs="Open Sans"/>
          <w:i/>
          <w:color w:val="002060"/>
        </w:rPr>
      </w:pPr>
      <w:r w:rsidRPr="001A4611">
        <w:rPr>
          <w:rFonts w:ascii="Open Sans" w:hAnsi="Open Sans" w:cs="Open Sans"/>
          <w:i/>
          <w:color w:val="002060"/>
        </w:rPr>
        <w:t xml:space="preserve">(obowiązująca dla </w:t>
      </w:r>
      <w:r w:rsidR="00E16206" w:rsidRPr="001A4611">
        <w:rPr>
          <w:rFonts w:ascii="Open Sans" w:hAnsi="Open Sans" w:cs="Open Sans"/>
          <w:i/>
          <w:color w:val="002060"/>
        </w:rPr>
        <w:t>naboru</w:t>
      </w:r>
      <w:r w:rsidR="00701D39" w:rsidRPr="001A4611">
        <w:rPr>
          <w:rFonts w:ascii="Open Sans" w:hAnsi="Open Sans" w:cs="Open Sans"/>
          <w:i/>
          <w:color w:val="002060"/>
        </w:rPr>
        <w:t xml:space="preserve"> </w:t>
      </w:r>
      <w:r w:rsidR="001759E6" w:rsidRPr="001A4611">
        <w:rPr>
          <w:rFonts w:ascii="Open Sans" w:hAnsi="Open Sans" w:cs="Open Sans"/>
          <w:i/>
          <w:color w:val="002060"/>
        </w:rPr>
        <w:t>FEPZ.06.</w:t>
      </w:r>
      <w:r w:rsidR="00BE5240" w:rsidRPr="001A4611">
        <w:rPr>
          <w:rFonts w:ascii="Open Sans" w:hAnsi="Open Sans" w:cs="Open Sans"/>
          <w:i/>
          <w:color w:val="002060"/>
        </w:rPr>
        <w:t>20</w:t>
      </w:r>
      <w:r w:rsidR="001759E6" w:rsidRPr="001A4611">
        <w:rPr>
          <w:rFonts w:ascii="Open Sans" w:hAnsi="Open Sans" w:cs="Open Sans"/>
          <w:i/>
          <w:color w:val="002060"/>
        </w:rPr>
        <w:t>-IP.01-001/23</w:t>
      </w:r>
      <w:r w:rsidR="001759E6" w:rsidRPr="001A4611" w:rsidDel="001759E6">
        <w:rPr>
          <w:rFonts w:ascii="Open Sans" w:hAnsi="Open Sans" w:cs="Open Sans"/>
          <w:i/>
          <w:color w:val="002060"/>
        </w:rPr>
        <w:t xml:space="preserve"> </w:t>
      </w:r>
      <w:r w:rsidRPr="001A4611">
        <w:rPr>
          <w:rFonts w:ascii="Open Sans" w:hAnsi="Open Sans" w:cs="Open Sans"/>
          <w:i/>
          <w:color w:val="002060"/>
        </w:rPr>
        <w:t>)</w:t>
      </w:r>
    </w:p>
    <w:p w14:paraId="1E1C42B6" w14:textId="26072410" w:rsidR="00A60095" w:rsidRPr="00492785" w:rsidRDefault="00A60095" w:rsidP="00E06270">
      <w:pPr>
        <w:spacing w:before="120" w:after="120" w:line="271" w:lineRule="auto"/>
        <w:rPr>
          <w:rFonts w:ascii="Open Sans" w:hAnsi="Open Sans" w:cs="Open Sans"/>
          <w:iCs/>
          <w:color w:val="002060"/>
        </w:rPr>
      </w:pPr>
      <w:r w:rsidRPr="001A4611">
        <w:rPr>
          <w:rFonts w:ascii="Open Sans" w:hAnsi="Open Sans" w:cs="Open Sans"/>
          <w:iCs/>
          <w:color w:val="002060"/>
        </w:rPr>
        <w:t xml:space="preserve">Szczecin, dnia </w:t>
      </w:r>
      <w:r w:rsidR="00821E6F" w:rsidRPr="001A4611">
        <w:rPr>
          <w:rFonts w:ascii="Open Sans" w:hAnsi="Open Sans" w:cs="Open Sans"/>
          <w:iCs/>
          <w:color w:val="002060"/>
        </w:rPr>
        <w:t>30</w:t>
      </w:r>
      <w:r w:rsidRPr="001A4611">
        <w:rPr>
          <w:rFonts w:ascii="Open Sans" w:hAnsi="Open Sans" w:cs="Open Sans"/>
          <w:iCs/>
          <w:color w:val="002060"/>
        </w:rPr>
        <w:t>.</w:t>
      </w:r>
      <w:r w:rsidR="00A35163" w:rsidRPr="001A4611">
        <w:rPr>
          <w:rFonts w:ascii="Open Sans" w:hAnsi="Open Sans" w:cs="Open Sans"/>
          <w:iCs/>
          <w:color w:val="002060"/>
        </w:rPr>
        <w:t>0</w:t>
      </w:r>
      <w:r w:rsidR="00EA74A6" w:rsidRPr="001A4611">
        <w:rPr>
          <w:rFonts w:ascii="Open Sans" w:hAnsi="Open Sans" w:cs="Open Sans"/>
          <w:iCs/>
          <w:color w:val="002060"/>
        </w:rPr>
        <w:t>6</w:t>
      </w:r>
      <w:r w:rsidRPr="001A4611">
        <w:rPr>
          <w:rFonts w:ascii="Open Sans" w:hAnsi="Open Sans" w:cs="Open Sans"/>
          <w:iCs/>
          <w:color w:val="002060"/>
        </w:rPr>
        <w:t>.202</w:t>
      </w:r>
      <w:r w:rsidR="00A35163" w:rsidRPr="001A4611">
        <w:rPr>
          <w:rFonts w:ascii="Open Sans" w:hAnsi="Open Sans" w:cs="Open Sans"/>
          <w:iCs/>
          <w:color w:val="002060"/>
        </w:rPr>
        <w:t>5</w:t>
      </w:r>
      <w:r w:rsidRPr="001A4611">
        <w:rPr>
          <w:rFonts w:ascii="Open Sans" w:hAnsi="Open Sans" w:cs="Open Sans"/>
          <w:iCs/>
          <w:color w:val="002060"/>
        </w:rPr>
        <w:t xml:space="preserve"> r.</w:t>
      </w:r>
    </w:p>
    <w:p w14:paraId="1B29122D" w14:textId="77777777" w:rsidR="000462FD" w:rsidRDefault="000462FD" w:rsidP="00E06270">
      <w:pPr>
        <w:spacing w:before="120" w:after="120" w:line="271" w:lineRule="auto"/>
        <w:rPr>
          <w:rFonts w:ascii="Arial" w:hAnsi="Arial" w:cs="Arial"/>
          <w:b/>
          <w:color w:val="002060"/>
        </w:rPr>
      </w:pPr>
    </w:p>
    <w:p w14:paraId="11AB075E" w14:textId="02065A2B" w:rsidR="00335ABE" w:rsidRDefault="00335ABE" w:rsidP="00E06270">
      <w:pPr>
        <w:spacing w:before="120" w:after="120" w:line="271" w:lineRule="auto"/>
        <w:rPr>
          <w:rFonts w:ascii="Arial" w:hAnsi="Arial" w:cs="Arial"/>
          <w:b/>
          <w:color w:val="002060"/>
        </w:rPr>
      </w:pPr>
      <w:r w:rsidRPr="001976AE">
        <w:rPr>
          <w:rFonts w:ascii="Arial" w:hAnsi="Arial" w:cs="Arial"/>
          <w:b/>
          <w:color w:val="002060"/>
        </w:rPr>
        <w:t>Zatwierdzi</w:t>
      </w:r>
      <w:r w:rsidR="001A4611">
        <w:rPr>
          <w:rFonts w:ascii="Arial" w:hAnsi="Arial" w:cs="Arial"/>
          <w:b/>
          <w:color w:val="002060"/>
        </w:rPr>
        <w:t>ł</w:t>
      </w:r>
      <w:r w:rsidR="000B0C04">
        <w:rPr>
          <w:rFonts w:ascii="Arial" w:hAnsi="Arial" w:cs="Arial"/>
          <w:b/>
          <w:color w:val="002060"/>
        </w:rPr>
        <w:t>a</w:t>
      </w:r>
      <w:r w:rsidRPr="001976AE">
        <w:rPr>
          <w:rFonts w:ascii="Arial" w:hAnsi="Arial" w:cs="Arial"/>
          <w:b/>
          <w:color w:val="002060"/>
        </w:rPr>
        <w:t>:</w:t>
      </w:r>
    </w:p>
    <w:p w14:paraId="42AC3BE3" w14:textId="5FA9092B" w:rsidR="000B0C04" w:rsidRPr="000B0C04"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Agnieszka Idziniak</w:t>
      </w:r>
    </w:p>
    <w:p w14:paraId="64823D91" w14:textId="7AFF45F0" w:rsidR="000B0C04" w:rsidRPr="000B0C04" w:rsidRDefault="00EA74A6" w:rsidP="000B0C04">
      <w:pPr>
        <w:spacing w:after="0" w:line="240" w:lineRule="auto"/>
        <w:rPr>
          <w:rFonts w:ascii="Arial" w:eastAsia="Times New Roman" w:hAnsi="Arial" w:cs="Arial"/>
          <w:b/>
          <w:color w:val="11306E"/>
          <w:lang w:eastAsia="pl-PL"/>
        </w:rPr>
      </w:pPr>
      <w:r>
        <w:rPr>
          <w:rFonts w:ascii="Arial" w:eastAsia="Times New Roman" w:hAnsi="Arial" w:cs="Arial"/>
          <w:b/>
          <w:color w:val="11306E"/>
          <w:lang w:eastAsia="pl-PL"/>
        </w:rPr>
        <w:t>Zastępca Dyrektora</w:t>
      </w:r>
    </w:p>
    <w:p w14:paraId="7380D62A" w14:textId="77777777" w:rsidR="000B0C04" w:rsidRPr="000B0C04"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Wojewódzki Urząd Pracy</w:t>
      </w:r>
    </w:p>
    <w:p w14:paraId="30A4F814" w14:textId="77777777" w:rsidR="000B0C04" w:rsidRPr="000B0C04"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w Szczecinie</w:t>
      </w:r>
    </w:p>
    <w:p w14:paraId="378C2995" w14:textId="43CDE39E" w:rsidR="001759E6" w:rsidRPr="00B63367"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/podpisano elektronicznie/</w:t>
      </w:r>
    </w:p>
    <w:p w14:paraId="519136BD" w14:textId="77777777" w:rsidR="001759E6" w:rsidRPr="001976AE" w:rsidRDefault="001759E6" w:rsidP="00E06270">
      <w:pPr>
        <w:spacing w:before="120" w:after="120" w:line="271" w:lineRule="auto"/>
        <w:rPr>
          <w:rFonts w:ascii="Arial" w:hAnsi="Arial" w:cs="Arial"/>
          <w:b/>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75EC3D9A" w:rsidR="00E74AA1" w:rsidRPr="00E74AA1" w:rsidRDefault="00DB7B04" w:rsidP="00BF1059">
          <w:pPr>
            <w:pStyle w:val="Spistreci1"/>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D41699">
              <w:rPr>
                <w:noProof/>
                <w:webHidden/>
              </w:rPr>
              <w:t>3</w:t>
            </w:r>
            <w:r w:rsidR="00E74AA1" w:rsidRPr="008D35C7">
              <w:rPr>
                <w:noProof/>
                <w:webHidden/>
              </w:rPr>
              <w:fldChar w:fldCharType="end"/>
            </w:r>
          </w:hyperlink>
        </w:p>
        <w:p w14:paraId="1203A51A" w14:textId="5ECD7453" w:rsidR="00E74AA1" w:rsidRPr="00E74AA1" w:rsidRDefault="00E74AA1" w:rsidP="00BF1059">
          <w:pPr>
            <w:pStyle w:val="Spistreci1"/>
            <w:rPr>
              <w:rFonts w:eastAsiaTheme="minorEastAsia"/>
              <w:noProof/>
              <w:lang w:eastAsia="pl-PL"/>
            </w:rPr>
          </w:pPr>
          <w:hyperlink w:anchor="_Toc135387472" w:history="1">
            <w:r w:rsidRPr="00ED7BD3">
              <w:rPr>
                <w:rStyle w:val="Hipercze"/>
                <w:rFonts w:ascii="Arial" w:hAnsi="Arial" w:cs="Arial"/>
                <w:noProof/>
              </w:rPr>
              <w:t>Wprowadzenie</w:t>
            </w:r>
            <w:r w:rsidRPr="00E74AA1">
              <w:rPr>
                <w:noProof/>
                <w:webHidden/>
              </w:rPr>
              <w:tab/>
            </w:r>
            <w:r w:rsidRPr="008D35C7">
              <w:rPr>
                <w:noProof/>
                <w:webHidden/>
              </w:rPr>
              <w:fldChar w:fldCharType="begin"/>
            </w:r>
            <w:r w:rsidRPr="00E74AA1">
              <w:rPr>
                <w:noProof/>
                <w:webHidden/>
              </w:rPr>
              <w:instrText xml:space="preserve"> PAGEREF _Toc135387472 \h </w:instrText>
            </w:r>
            <w:r w:rsidRPr="008D35C7">
              <w:rPr>
                <w:noProof/>
                <w:webHidden/>
              </w:rPr>
            </w:r>
            <w:r w:rsidRPr="008D35C7">
              <w:rPr>
                <w:noProof/>
                <w:webHidden/>
              </w:rPr>
              <w:fldChar w:fldCharType="separate"/>
            </w:r>
            <w:r w:rsidR="00D41699">
              <w:rPr>
                <w:noProof/>
                <w:webHidden/>
              </w:rPr>
              <w:t>5</w:t>
            </w:r>
            <w:r w:rsidRPr="008D35C7">
              <w:rPr>
                <w:noProof/>
                <w:webHidden/>
              </w:rPr>
              <w:fldChar w:fldCharType="end"/>
            </w:r>
          </w:hyperlink>
        </w:p>
        <w:p w14:paraId="30E1A233" w14:textId="5A33D4E1" w:rsidR="00E74AA1" w:rsidRPr="00E74AA1" w:rsidRDefault="00E74AA1" w:rsidP="00BF1059">
          <w:pPr>
            <w:pStyle w:val="Spistreci1"/>
            <w:rPr>
              <w:rFonts w:eastAsiaTheme="minorEastAsia"/>
              <w:noProof/>
              <w:lang w:eastAsia="pl-PL"/>
            </w:rPr>
          </w:pPr>
          <w:hyperlink w:anchor="_Toc135387473" w:history="1">
            <w:r w:rsidRPr="00ED7BD3">
              <w:rPr>
                <w:rStyle w:val="Hipercze"/>
                <w:rFonts w:ascii="Arial" w:hAnsi="Arial" w:cs="Arial"/>
                <w:noProof/>
              </w:rPr>
              <w:t>Przygotowanie do rozpoczęcia pracy w systemie</w:t>
            </w:r>
            <w:r w:rsidRPr="00E74AA1">
              <w:rPr>
                <w:noProof/>
                <w:webHidden/>
              </w:rPr>
              <w:tab/>
            </w:r>
            <w:r w:rsidRPr="008D35C7">
              <w:rPr>
                <w:noProof/>
                <w:webHidden/>
              </w:rPr>
              <w:fldChar w:fldCharType="begin"/>
            </w:r>
            <w:r w:rsidRPr="00E74AA1">
              <w:rPr>
                <w:noProof/>
                <w:webHidden/>
              </w:rPr>
              <w:instrText xml:space="preserve"> PAGEREF _Toc135387473 \h </w:instrText>
            </w:r>
            <w:r w:rsidRPr="008D35C7">
              <w:rPr>
                <w:noProof/>
                <w:webHidden/>
              </w:rPr>
            </w:r>
            <w:r w:rsidRPr="008D35C7">
              <w:rPr>
                <w:noProof/>
                <w:webHidden/>
              </w:rPr>
              <w:fldChar w:fldCharType="separate"/>
            </w:r>
            <w:r w:rsidR="00D41699">
              <w:rPr>
                <w:noProof/>
                <w:webHidden/>
              </w:rPr>
              <w:t>5</w:t>
            </w:r>
            <w:r w:rsidRPr="008D35C7">
              <w:rPr>
                <w:noProof/>
                <w:webHidden/>
              </w:rPr>
              <w:fldChar w:fldCharType="end"/>
            </w:r>
          </w:hyperlink>
        </w:p>
        <w:p w14:paraId="5B184A81" w14:textId="3342D7B7" w:rsidR="00E74AA1" w:rsidRPr="00E74AA1" w:rsidRDefault="00E74AA1" w:rsidP="00BF1059">
          <w:pPr>
            <w:pStyle w:val="Spistreci1"/>
            <w:rPr>
              <w:rFonts w:eastAsiaTheme="minorEastAsia"/>
              <w:noProof/>
              <w:lang w:eastAsia="pl-PL"/>
            </w:rPr>
          </w:pPr>
          <w:hyperlink w:anchor="_Toc135387474" w:history="1">
            <w:r w:rsidRPr="00ED7BD3">
              <w:rPr>
                <w:rStyle w:val="Hipercze"/>
                <w:rFonts w:ascii="Arial" w:hAnsi="Arial" w:cs="Arial"/>
                <w:noProof/>
              </w:rPr>
              <w:t>I.</w:t>
            </w:r>
            <w:r>
              <w:rPr>
                <w:rFonts w:eastAsiaTheme="minorEastAsia"/>
                <w:noProof/>
                <w:lang w:eastAsia="pl-PL"/>
              </w:rPr>
              <w:t xml:space="preserve"> </w:t>
            </w:r>
            <w:r w:rsidRPr="00ED7BD3">
              <w:rPr>
                <w:rStyle w:val="Hipercze"/>
                <w:rFonts w:ascii="Arial" w:hAnsi="Arial" w:cs="Arial"/>
                <w:noProof/>
              </w:rPr>
              <w:t>Informacje o projekcie</w:t>
            </w:r>
            <w:r w:rsidRPr="00E74AA1">
              <w:rPr>
                <w:noProof/>
                <w:webHidden/>
              </w:rPr>
              <w:tab/>
            </w:r>
            <w:r w:rsidRPr="008D35C7">
              <w:rPr>
                <w:noProof/>
                <w:webHidden/>
              </w:rPr>
              <w:fldChar w:fldCharType="begin"/>
            </w:r>
            <w:r w:rsidRPr="00E74AA1">
              <w:rPr>
                <w:noProof/>
                <w:webHidden/>
              </w:rPr>
              <w:instrText xml:space="preserve"> PAGEREF _Toc135387474 \h </w:instrText>
            </w:r>
            <w:r w:rsidRPr="008D35C7">
              <w:rPr>
                <w:noProof/>
                <w:webHidden/>
              </w:rPr>
            </w:r>
            <w:r w:rsidRPr="008D35C7">
              <w:rPr>
                <w:noProof/>
                <w:webHidden/>
              </w:rPr>
              <w:fldChar w:fldCharType="separate"/>
            </w:r>
            <w:r w:rsidR="00D41699">
              <w:rPr>
                <w:noProof/>
                <w:webHidden/>
              </w:rPr>
              <w:t>6</w:t>
            </w:r>
            <w:r w:rsidRPr="008D35C7">
              <w:rPr>
                <w:noProof/>
                <w:webHidden/>
              </w:rPr>
              <w:fldChar w:fldCharType="end"/>
            </w:r>
          </w:hyperlink>
        </w:p>
        <w:p w14:paraId="4DEF17BF" w14:textId="4E7E24D4" w:rsidR="00E74AA1" w:rsidRPr="00E74AA1" w:rsidRDefault="00E74AA1" w:rsidP="00BF1059">
          <w:pPr>
            <w:pStyle w:val="Spistreci1"/>
            <w:rPr>
              <w:rFonts w:eastAsiaTheme="minorEastAsia"/>
              <w:noProof/>
              <w:lang w:eastAsia="pl-PL"/>
            </w:rPr>
          </w:pPr>
          <w:hyperlink w:anchor="_Toc135387478" w:history="1">
            <w:r w:rsidRPr="00ED7BD3">
              <w:rPr>
                <w:rStyle w:val="Hipercze"/>
                <w:rFonts w:ascii="Arial" w:hAnsi="Arial" w:cs="Arial"/>
                <w:noProof/>
              </w:rPr>
              <w:t>II.</w:t>
            </w:r>
            <w:r>
              <w:rPr>
                <w:rFonts w:eastAsiaTheme="minorEastAsia"/>
                <w:noProof/>
                <w:lang w:eastAsia="pl-PL"/>
              </w:rPr>
              <w:t xml:space="preserve"> </w:t>
            </w:r>
            <w:r w:rsidRPr="00ED7BD3">
              <w:rPr>
                <w:rStyle w:val="Hipercze"/>
                <w:rFonts w:ascii="Arial" w:hAnsi="Arial" w:cs="Arial"/>
                <w:noProof/>
              </w:rPr>
              <w:t>Wnioskodawca i realizatorzy</w:t>
            </w:r>
            <w:r w:rsidRPr="00E74AA1">
              <w:rPr>
                <w:noProof/>
                <w:webHidden/>
              </w:rPr>
              <w:tab/>
            </w:r>
            <w:r w:rsidRPr="008D35C7">
              <w:rPr>
                <w:noProof/>
                <w:webHidden/>
              </w:rPr>
              <w:fldChar w:fldCharType="begin"/>
            </w:r>
            <w:r w:rsidRPr="00E74AA1">
              <w:rPr>
                <w:noProof/>
                <w:webHidden/>
              </w:rPr>
              <w:instrText xml:space="preserve"> PAGEREF _Toc135387478 \h </w:instrText>
            </w:r>
            <w:r w:rsidRPr="008D35C7">
              <w:rPr>
                <w:noProof/>
                <w:webHidden/>
              </w:rPr>
            </w:r>
            <w:r w:rsidRPr="008D35C7">
              <w:rPr>
                <w:noProof/>
                <w:webHidden/>
              </w:rPr>
              <w:fldChar w:fldCharType="separate"/>
            </w:r>
            <w:r w:rsidR="00D41699">
              <w:rPr>
                <w:noProof/>
                <w:webHidden/>
              </w:rPr>
              <w:t>9</w:t>
            </w:r>
            <w:r w:rsidRPr="008D35C7">
              <w:rPr>
                <w:noProof/>
                <w:webHidden/>
              </w:rPr>
              <w:fldChar w:fldCharType="end"/>
            </w:r>
          </w:hyperlink>
        </w:p>
        <w:p w14:paraId="686ECEE7" w14:textId="0DFB068B" w:rsidR="00E74AA1" w:rsidRPr="00E74AA1" w:rsidRDefault="00E74AA1" w:rsidP="00BF1059">
          <w:pPr>
            <w:pStyle w:val="Spistreci1"/>
            <w:rPr>
              <w:rFonts w:eastAsiaTheme="minorEastAsia"/>
              <w:noProof/>
              <w:lang w:eastAsia="pl-PL"/>
            </w:rPr>
          </w:pPr>
          <w:hyperlink w:anchor="_Toc135387479" w:history="1">
            <w:r w:rsidRPr="00ED7BD3">
              <w:rPr>
                <w:rStyle w:val="Hipercze"/>
                <w:rFonts w:ascii="Arial" w:hAnsi="Arial" w:cs="Arial"/>
                <w:noProof/>
              </w:rPr>
              <w:t>III.</w:t>
            </w:r>
            <w:r>
              <w:rPr>
                <w:rFonts w:eastAsiaTheme="minorEastAsia"/>
                <w:noProof/>
                <w:lang w:eastAsia="pl-PL"/>
              </w:rPr>
              <w:t xml:space="preserve"> </w:t>
            </w:r>
            <w:r w:rsidRPr="00ED7BD3">
              <w:rPr>
                <w:rStyle w:val="Hipercze"/>
                <w:rFonts w:ascii="Arial" w:hAnsi="Arial" w:cs="Arial"/>
                <w:noProof/>
              </w:rPr>
              <w:t>Wskaźniki projektu</w:t>
            </w:r>
            <w:r w:rsidRPr="00E74AA1">
              <w:rPr>
                <w:noProof/>
                <w:webHidden/>
              </w:rPr>
              <w:tab/>
            </w:r>
            <w:r w:rsidRPr="008D35C7">
              <w:rPr>
                <w:noProof/>
                <w:webHidden/>
              </w:rPr>
              <w:fldChar w:fldCharType="begin"/>
            </w:r>
            <w:r w:rsidRPr="00E74AA1">
              <w:rPr>
                <w:noProof/>
                <w:webHidden/>
              </w:rPr>
              <w:instrText xml:space="preserve"> PAGEREF _Toc135387479 \h </w:instrText>
            </w:r>
            <w:r w:rsidRPr="008D35C7">
              <w:rPr>
                <w:noProof/>
                <w:webHidden/>
              </w:rPr>
            </w:r>
            <w:r w:rsidRPr="008D35C7">
              <w:rPr>
                <w:noProof/>
                <w:webHidden/>
              </w:rPr>
              <w:fldChar w:fldCharType="separate"/>
            </w:r>
            <w:r w:rsidR="00D41699">
              <w:rPr>
                <w:noProof/>
                <w:webHidden/>
              </w:rPr>
              <w:t>10</w:t>
            </w:r>
            <w:r w:rsidRPr="008D35C7">
              <w:rPr>
                <w:noProof/>
                <w:webHidden/>
              </w:rPr>
              <w:fldChar w:fldCharType="end"/>
            </w:r>
          </w:hyperlink>
        </w:p>
        <w:p w14:paraId="7E046FEC" w14:textId="683ED778" w:rsidR="00E74AA1" w:rsidRPr="00E74AA1" w:rsidRDefault="00E74AA1" w:rsidP="00BF1059">
          <w:pPr>
            <w:pStyle w:val="Spistreci1"/>
            <w:rPr>
              <w:rFonts w:eastAsiaTheme="minorEastAsia"/>
              <w:noProof/>
              <w:lang w:eastAsia="pl-PL"/>
            </w:rPr>
          </w:pPr>
          <w:hyperlink w:anchor="_Toc135387480" w:history="1">
            <w:r w:rsidRPr="00ED7BD3">
              <w:rPr>
                <w:rStyle w:val="Hipercze"/>
                <w:rFonts w:ascii="Arial" w:hAnsi="Arial" w:cs="Arial"/>
                <w:noProof/>
              </w:rPr>
              <w:t>IV. Zadania</w:t>
            </w:r>
            <w:r w:rsidRPr="00E74AA1">
              <w:rPr>
                <w:noProof/>
                <w:webHidden/>
              </w:rPr>
              <w:tab/>
            </w:r>
            <w:r w:rsidRPr="008D35C7">
              <w:rPr>
                <w:noProof/>
                <w:webHidden/>
              </w:rPr>
              <w:fldChar w:fldCharType="begin"/>
            </w:r>
            <w:r w:rsidRPr="00E74AA1">
              <w:rPr>
                <w:noProof/>
                <w:webHidden/>
              </w:rPr>
              <w:instrText xml:space="preserve"> PAGEREF _Toc135387480 \h </w:instrText>
            </w:r>
            <w:r w:rsidRPr="008D35C7">
              <w:rPr>
                <w:noProof/>
                <w:webHidden/>
              </w:rPr>
            </w:r>
            <w:r w:rsidRPr="008D35C7">
              <w:rPr>
                <w:noProof/>
                <w:webHidden/>
              </w:rPr>
              <w:fldChar w:fldCharType="separate"/>
            </w:r>
            <w:r w:rsidR="00D41699">
              <w:rPr>
                <w:noProof/>
                <w:webHidden/>
              </w:rPr>
              <w:t>13</w:t>
            </w:r>
            <w:r w:rsidRPr="008D35C7">
              <w:rPr>
                <w:noProof/>
                <w:webHidden/>
              </w:rPr>
              <w:fldChar w:fldCharType="end"/>
            </w:r>
          </w:hyperlink>
        </w:p>
        <w:p w14:paraId="0B46A22E" w14:textId="09D48F36" w:rsidR="00E74AA1" w:rsidRPr="00E74AA1" w:rsidRDefault="00E74AA1" w:rsidP="00BF1059">
          <w:pPr>
            <w:pStyle w:val="Spistreci1"/>
            <w:rPr>
              <w:rFonts w:eastAsiaTheme="minorEastAsia"/>
              <w:noProof/>
              <w:lang w:eastAsia="pl-PL"/>
            </w:rPr>
          </w:pPr>
          <w:hyperlink w:anchor="_Toc135387481" w:history="1">
            <w:r w:rsidRPr="00ED7BD3">
              <w:rPr>
                <w:rStyle w:val="Hipercze"/>
                <w:rFonts w:ascii="Arial" w:hAnsi="Arial" w:cs="Arial"/>
                <w:noProof/>
              </w:rPr>
              <w:t>V.</w:t>
            </w:r>
            <w:r>
              <w:rPr>
                <w:rFonts w:eastAsiaTheme="minorEastAsia"/>
                <w:noProof/>
                <w:lang w:eastAsia="pl-PL"/>
              </w:rPr>
              <w:t xml:space="preserve"> </w:t>
            </w:r>
            <w:r w:rsidRPr="00ED7BD3">
              <w:rPr>
                <w:rStyle w:val="Hipercze"/>
                <w:rFonts w:ascii="Arial" w:hAnsi="Arial" w:cs="Arial"/>
                <w:noProof/>
              </w:rPr>
              <w:t>Budżet projektu</w:t>
            </w:r>
            <w:r w:rsidRPr="00E74AA1">
              <w:rPr>
                <w:noProof/>
                <w:webHidden/>
              </w:rPr>
              <w:tab/>
            </w:r>
            <w:r w:rsidRPr="008D35C7">
              <w:rPr>
                <w:noProof/>
                <w:webHidden/>
              </w:rPr>
              <w:fldChar w:fldCharType="begin"/>
            </w:r>
            <w:r w:rsidRPr="00E74AA1">
              <w:rPr>
                <w:noProof/>
                <w:webHidden/>
              </w:rPr>
              <w:instrText xml:space="preserve"> PAGEREF _Toc135387481 \h </w:instrText>
            </w:r>
            <w:r w:rsidRPr="008D35C7">
              <w:rPr>
                <w:noProof/>
                <w:webHidden/>
              </w:rPr>
            </w:r>
            <w:r w:rsidRPr="008D35C7">
              <w:rPr>
                <w:noProof/>
                <w:webHidden/>
              </w:rPr>
              <w:fldChar w:fldCharType="separate"/>
            </w:r>
            <w:r w:rsidR="00D41699">
              <w:rPr>
                <w:noProof/>
                <w:webHidden/>
              </w:rPr>
              <w:t>16</w:t>
            </w:r>
            <w:r w:rsidRPr="008D35C7">
              <w:rPr>
                <w:noProof/>
                <w:webHidden/>
              </w:rPr>
              <w:fldChar w:fldCharType="end"/>
            </w:r>
          </w:hyperlink>
        </w:p>
        <w:p w14:paraId="2FC8727D" w14:textId="61996786" w:rsidR="00E74AA1" w:rsidRPr="00E74AA1" w:rsidRDefault="00E74AA1" w:rsidP="00BF1059">
          <w:pPr>
            <w:pStyle w:val="Spistreci1"/>
            <w:rPr>
              <w:rFonts w:eastAsiaTheme="minorEastAsia"/>
              <w:noProof/>
              <w:lang w:eastAsia="pl-PL"/>
            </w:rPr>
          </w:pPr>
          <w:hyperlink w:anchor="_Toc135387482" w:history="1">
            <w:r w:rsidRPr="00ED7BD3">
              <w:rPr>
                <w:rStyle w:val="Hipercze"/>
                <w:rFonts w:ascii="Arial" w:hAnsi="Arial" w:cs="Arial"/>
                <w:noProof/>
              </w:rPr>
              <w:t>VI.</w:t>
            </w:r>
            <w:r>
              <w:rPr>
                <w:rFonts w:eastAsiaTheme="minorEastAsia"/>
                <w:noProof/>
                <w:lang w:eastAsia="pl-PL"/>
              </w:rPr>
              <w:t xml:space="preserve"> </w:t>
            </w:r>
            <w:r w:rsidRPr="00ED7BD3">
              <w:rPr>
                <w:rStyle w:val="Hipercze"/>
                <w:rFonts w:ascii="Arial" w:hAnsi="Arial" w:cs="Arial"/>
                <w:noProof/>
              </w:rPr>
              <w:t>Podsumowanie budżetu</w:t>
            </w:r>
            <w:r w:rsidRPr="00E74AA1">
              <w:rPr>
                <w:noProof/>
                <w:webHidden/>
              </w:rPr>
              <w:tab/>
            </w:r>
            <w:r w:rsidRPr="008D35C7">
              <w:rPr>
                <w:noProof/>
                <w:webHidden/>
              </w:rPr>
              <w:fldChar w:fldCharType="begin"/>
            </w:r>
            <w:r w:rsidRPr="00E74AA1">
              <w:rPr>
                <w:noProof/>
                <w:webHidden/>
              </w:rPr>
              <w:instrText xml:space="preserve"> PAGEREF _Toc135387482 \h </w:instrText>
            </w:r>
            <w:r w:rsidRPr="008D35C7">
              <w:rPr>
                <w:noProof/>
                <w:webHidden/>
              </w:rPr>
            </w:r>
            <w:r w:rsidRPr="008D35C7">
              <w:rPr>
                <w:noProof/>
                <w:webHidden/>
              </w:rPr>
              <w:fldChar w:fldCharType="separate"/>
            </w:r>
            <w:r w:rsidR="00D41699">
              <w:rPr>
                <w:noProof/>
                <w:webHidden/>
              </w:rPr>
              <w:t>19</w:t>
            </w:r>
            <w:r w:rsidRPr="008D35C7">
              <w:rPr>
                <w:noProof/>
                <w:webHidden/>
              </w:rPr>
              <w:fldChar w:fldCharType="end"/>
            </w:r>
          </w:hyperlink>
        </w:p>
        <w:p w14:paraId="37DCEC98" w14:textId="60780D5F" w:rsidR="00E74AA1" w:rsidRPr="00E74AA1" w:rsidRDefault="00E74AA1" w:rsidP="00BF1059">
          <w:pPr>
            <w:pStyle w:val="Spistreci1"/>
            <w:rPr>
              <w:rFonts w:eastAsiaTheme="minorEastAsia"/>
              <w:noProof/>
              <w:lang w:eastAsia="pl-PL"/>
            </w:rPr>
          </w:pPr>
          <w:hyperlink w:anchor="_Toc135387483" w:history="1">
            <w:r w:rsidRPr="00ED7BD3">
              <w:rPr>
                <w:rStyle w:val="Hipercze"/>
                <w:rFonts w:ascii="Arial" w:hAnsi="Arial" w:cs="Arial"/>
                <w:noProof/>
              </w:rPr>
              <w:t>VII.</w:t>
            </w:r>
            <w:r>
              <w:rPr>
                <w:rFonts w:eastAsiaTheme="minorEastAsia"/>
                <w:noProof/>
                <w:lang w:eastAsia="pl-PL"/>
              </w:rPr>
              <w:t xml:space="preserve"> </w:t>
            </w:r>
            <w:r w:rsidRPr="00ED7BD3">
              <w:rPr>
                <w:rStyle w:val="Hipercze"/>
                <w:rFonts w:ascii="Arial" w:hAnsi="Arial" w:cs="Arial"/>
                <w:noProof/>
              </w:rPr>
              <w:t>Źródła finansowania</w:t>
            </w:r>
            <w:r w:rsidRPr="00E74AA1">
              <w:rPr>
                <w:noProof/>
                <w:webHidden/>
              </w:rPr>
              <w:tab/>
            </w:r>
            <w:r w:rsidRPr="008D35C7">
              <w:rPr>
                <w:noProof/>
                <w:webHidden/>
              </w:rPr>
              <w:fldChar w:fldCharType="begin"/>
            </w:r>
            <w:r w:rsidRPr="00E74AA1">
              <w:rPr>
                <w:noProof/>
                <w:webHidden/>
              </w:rPr>
              <w:instrText xml:space="preserve"> PAGEREF _Toc135387483 \h </w:instrText>
            </w:r>
            <w:r w:rsidRPr="008D35C7">
              <w:rPr>
                <w:noProof/>
                <w:webHidden/>
              </w:rPr>
            </w:r>
            <w:r w:rsidRPr="008D35C7">
              <w:rPr>
                <w:noProof/>
                <w:webHidden/>
              </w:rPr>
              <w:fldChar w:fldCharType="separate"/>
            </w:r>
            <w:r w:rsidR="00D41699">
              <w:rPr>
                <w:noProof/>
                <w:webHidden/>
              </w:rPr>
              <w:t>19</w:t>
            </w:r>
            <w:r w:rsidRPr="008D35C7">
              <w:rPr>
                <w:noProof/>
                <w:webHidden/>
              </w:rPr>
              <w:fldChar w:fldCharType="end"/>
            </w:r>
          </w:hyperlink>
        </w:p>
        <w:p w14:paraId="316D4C20" w14:textId="68E2D010" w:rsidR="00E74AA1" w:rsidRPr="00E74AA1" w:rsidRDefault="00E74AA1" w:rsidP="00BF1059">
          <w:pPr>
            <w:pStyle w:val="Spistreci1"/>
            <w:rPr>
              <w:rFonts w:eastAsiaTheme="minorEastAsia"/>
              <w:noProof/>
              <w:lang w:eastAsia="pl-PL"/>
            </w:rPr>
          </w:pPr>
          <w:hyperlink w:anchor="_Toc135387484" w:history="1">
            <w:r w:rsidRPr="00ED7BD3">
              <w:rPr>
                <w:rStyle w:val="Hipercze"/>
                <w:rFonts w:ascii="Arial" w:hAnsi="Arial" w:cs="Arial"/>
                <w:noProof/>
              </w:rPr>
              <w:t>VIII.</w:t>
            </w:r>
            <w:r>
              <w:rPr>
                <w:rFonts w:eastAsiaTheme="minorEastAsia"/>
                <w:noProof/>
                <w:lang w:eastAsia="pl-PL"/>
              </w:rPr>
              <w:t xml:space="preserve"> </w:t>
            </w:r>
            <w:r w:rsidRPr="00ED7BD3">
              <w:rPr>
                <w:rStyle w:val="Hipercze"/>
                <w:rFonts w:ascii="Arial" w:hAnsi="Arial" w:cs="Arial"/>
                <w:noProof/>
              </w:rPr>
              <w:t>Uzasadnienia wydatków</w:t>
            </w:r>
            <w:r w:rsidRPr="00E74AA1">
              <w:rPr>
                <w:noProof/>
                <w:webHidden/>
              </w:rPr>
              <w:tab/>
            </w:r>
            <w:r w:rsidRPr="008D35C7">
              <w:rPr>
                <w:noProof/>
                <w:webHidden/>
              </w:rPr>
              <w:fldChar w:fldCharType="begin"/>
            </w:r>
            <w:r w:rsidRPr="00E74AA1">
              <w:rPr>
                <w:noProof/>
                <w:webHidden/>
              </w:rPr>
              <w:instrText xml:space="preserve"> PAGEREF _Toc135387484 \h </w:instrText>
            </w:r>
            <w:r w:rsidRPr="008D35C7">
              <w:rPr>
                <w:noProof/>
                <w:webHidden/>
              </w:rPr>
            </w:r>
            <w:r w:rsidRPr="008D35C7">
              <w:rPr>
                <w:noProof/>
                <w:webHidden/>
              </w:rPr>
              <w:fldChar w:fldCharType="separate"/>
            </w:r>
            <w:r w:rsidR="00D41699">
              <w:rPr>
                <w:noProof/>
                <w:webHidden/>
              </w:rPr>
              <w:t>20</w:t>
            </w:r>
            <w:r w:rsidRPr="008D35C7">
              <w:rPr>
                <w:noProof/>
                <w:webHidden/>
              </w:rPr>
              <w:fldChar w:fldCharType="end"/>
            </w:r>
          </w:hyperlink>
        </w:p>
        <w:p w14:paraId="490E3759" w14:textId="73A6800D" w:rsidR="00E74AA1" w:rsidRPr="00E74AA1" w:rsidRDefault="00E74AA1" w:rsidP="00BF1059">
          <w:pPr>
            <w:pStyle w:val="Spistreci1"/>
            <w:rPr>
              <w:rFonts w:eastAsiaTheme="minorEastAsia"/>
              <w:noProof/>
              <w:lang w:eastAsia="pl-PL"/>
            </w:rPr>
          </w:pPr>
          <w:hyperlink w:anchor="_Toc135387485" w:history="1">
            <w:r w:rsidRPr="00ED7BD3">
              <w:rPr>
                <w:rStyle w:val="Hipercze"/>
                <w:rFonts w:ascii="Arial" w:hAnsi="Arial" w:cs="Arial"/>
                <w:noProof/>
              </w:rPr>
              <w:t>IX. Potencjał do realizacji projektu</w:t>
            </w:r>
            <w:r w:rsidRPr="00E74AA1">
              <w:rPr>
                <w:noProof/>
                <w:webHidden/>
              </w:rPr>
              <w:tab/>
            </w:r>
            <w:r w:rsidRPr="008D35C7">
              <w:rPr>
                <w:noProof/>
                <w:webHidden/>
              </w:rPr>
              <w:fldChar w:fldCharType="begin"/>
            </w:r>
            <w:r w:rsidRPr="00E74AA1">
              <w:rPr>
                <w:noProof/>
                <w:webHidden/>
              </w:rPr>
              <w:instrText xml:space="preserve"> PAGEREF _Toc135387485 \h </w:instrText>
            </w:r>
            <w:r w:rsidRPr="008D35C7">
              <w:rPr>
                <w:noProof/>
                <w:webHidden/>
              </w:rPr>
            </w:r>
            <w:r w:rsidRPr="008D35C7">
              <w:rPr>
                <w:noProof/>
                <w:webHidden/>
              </w:rPr>
              <w:fldChar w:fldCharType="separate"/>
            </w:r>
            <w:r w:rsidR="00D41699">
              <w:rPr>
                <w:noProof/>
                <w:webHidden/>
              </w:rPr>
              <w:t>22</w:t>
            </w:r>
            <w:r w:rsidRPr="008D35C7">
              <w:rPr>
                <w:noProof/>
                <w:webHidden/>
              </w:rPr>
              <w:fldChar w:fldCharType="end"/>
            </w:r>
          </w:hyperlink>
        </w:p>
        <w:p w14:paraId="416E355D" w14:textId="3E5567A3" w:rsidR="00E74AA1" w:rsidRPr="00E74AA1" w:rsidRDefault="00E74AA1" w:rsidP="00BF1059">
          <w:pPr>
            <w:pStyle w:val="Spistreci1"/>
            <w:rPr>
              <w:rFonts w:eastAsiaTheme="minorEastAsia"/>
              <w:noProof/>
              <w:lang w:eastAsia="pl-PL"/>
            </w:rPr>
          </w:pPr>
          <w:hyperlink w:anchor="_Toc135387486" w:history="1">
            <w:r w:rsidRPr="00ED7BD3">
              <w:rPr>
                <w:rStyle w:val="Hipercze"/>
                <w:rFonts w:ascii="Arial" w:hAnsi="Arial" w:cs="Arial"/>
                <w:noProof/>
              </w:rPr>
              <w:t>X. Dodatkowe informacje</w:t>
            </w:r>
            <w:r w:rsidRPr="00E74AA1">
              <w:rPr>
                <w:noProof/>
                <w:webHidden/>
              </w:rPr>
              <w:tab/>
            </w:r>
            <w:r w:rsidRPr="008D35C7">
              <w:rPr>
                <w:noProof/>
                <w:webHidden/>
              </w:rPr>
              <w:fldChar w:fldCharType="begin"/>
            </w:r>
            <w:r w:rsidRPr="00E74AA1">
              <w:rPr>
                <w:noProof/>
                <w:webHidden/>
              </w:rPr>
              <w:instrText xml:space="preserve"> PAGEREF _Toc135387486 \h </w:instrText>
            </w:r>
            <w:r w:rsidRPr="008D35C7">
              <w:rPr>
                <w:noProof/>
                <w:webHidden/>
              </w:rPr>
            </w:r>
            <w:r w:rsidRPr="008D35C7">
              <w:rPr>
                <w:noProof/>
                <w:webHidden/>
              </w:rPr>
              <w:fldChar w:fldCharType="separate"/>
            </w:r>
            <w:r w:rsidR="00D41699">
              <w:rPr>
                <w:noProof/>
                <w:webHidden/>
              </w:rPr>
              <w:t>26</w:t>
            </w:r>
            <w:r w:rsidRPr="008D35C7">
              <w:rPr>
                <w:noProof/>
                <w:webHidden/>
              </w:rPr>
              <w:fldChar w:fldCharType="end"/>
            </w:r>
          </w:hyperlink>
        </w:p>
        <w:p w14:paraId="3C01F712" w14:textId="5624659D" w:rsidR="00E74AA1" w:rsidRPr="00E74AA1" w:rsidRDefault="00E74AA1" w:rsidP="00BF1059">
          <w:pPr>
            <w:pStyle w:val="Spistreci1"/>
            <w:rPr>
              <w:rFonts w:eastAsiaTheme="minorEastAsia"/>
              <w:noProof/>
              <w:lang w:eastAsia="pl-PL"/>
            </w:rPr>
          </w:pPr>
          <w:hyperlink w:anchor="_Toc135387487" w:history="1">
            <w:r w:rsidRPr="00ED7BD3">
              <w:rPr>
                <w:rStyle w:val="Hipercze"/>
                <w:rFonts w:ascii="Arial" w:hAnsi="Arial" w:cs="Arial"/>
                <w:noProof/>
              </w:rPr>
              <w:t>XI. Harmonogram</w:t>
            </w:r>
            <w:r w:rsidRPr="00E74AA1">
              <w:rPr>
                <w:noProof/>
                <w:webHidden/>
              </w:rPr>
              <w:tab/>
            </w:r>
            <w:r w:rsidRPr="008D35C7">
              <w:rPr>
                <w:noProof/>
                <w:webHidden/>
              </w:rPr>
              <w:fldChar w:fldCharType="begin"/>
            </w:r>
            <w:r w:rsidRPr="00E74AA1">
              <w:rPr>
                <w:noProof/>
                <w:webHidden/>
              </w:rPr>
              <w:instrText xml:space="preserve"> PAGEREF _Toc135387487 \h </w:instrText>
            </w:r>
            <w:r w:rsidRPr="008D35C7">
              <w:rPr>
                <w:noProof/>
                <w:webHidden/>
              </w:rPr>
            </w:r>
            <w:r w:rsidRPr="008D35C7">
              <w:rPr>
                <w:noProof/>
                <w:webHidden/>
              </w:rPr>
              <w:fldChar w:fldCharType="separate"/>
            </w:r>
            <w:r w:rsidR="00D41699">
              <w:rPr>
                <w:noProof/>
                <w:webHidden/>
              </w:rPr>
              <w:t>36</w:t>
            </w:r>
            <w:r w:rsidRPr="008D35C7">
              <w:rPr>
                <w:noProof/>
                <w:webHidden/>
              </w:rPr>
              <w:fldChar w:fldCharType="end"/>
            </w:r>
          </w:hyperlink>
        </w:p>
        <w:p w14:paraId="32702F8D" w14:textId="7C56A05D" w:rsidR="00E74AA1" w:rsidRPr="00E74AA1" w:rsidRDefault="00E74AA1" w:rsidP="00BF1059">
          <w:pPr>
            <w:pStyle w:val="Spistreci1"/>
            <w:rPr>
              <w:rFonts w:eastAsiaTheme="minorEastAsia"/>
              <w:noProof/>
              <w:lang w:eastAsia="pl-PL"/>
            </w:rPr>
          </w:pPr>
          <w:hyperlink w:anchor="_Toc135387488" w:history="1">
            <w:r w:rsidRPr="00ED7BD3">
              <w:rPr>
                <w:rStyle w:val="Hipercze"/>
                <w:rFonts w:ascii="Arial" w:hAnsi="Arial" w:cs="Arial"/>
                <w:noProof/>
              </w:rPr>
              <w:t>XII.</w:t>
            </w:r>
            <w:r>
              <w:rPr>
                <w:rStyle w:val="Hipercze"/>
                <w:rFonts w:ascii="Arial" w:hAnsi="Arial" w:cs="Arial"/>
                <w:noProof/>
              </w:rPr>
              <w:t xml:space="preserve"> </w:t>
            </w:r>
            <w:r w:rsidRPr="00ED7BD3">
              <w:rPr>
                <w:rStyle w:val="Hipercze"/>
                <w:rFonts w:ascii="Arial" w:hAnsi="Arial" w:cs="Arial"/>
                <w:noProof/>
              </w:rPr>
              <w:t>Oświadczenia</w:t>
            </w:r>
            <w:r w:rsidRPr="00E74AA1">
              <w:rPr>
                <w:noProof/>
                <w:webHidden/>
              </w:rPr>
              <w:tab/>
            </w:r>
            <w:r w:rsidRPr="008D35C7">
              <w:rPr>
                <w:noProof/>
                <w:webHidden/>
              </w:rPr>
              <w:fldChar w:fldCharType="begin"/>
            </w:r>
            <w:r w:rsidRPr="00E74AA1">
              <w:rPr>
                <w:noProof/>
                <w:webHidden/>
              </w:rPr>
              <w:instrText xml:space="preserve"> PAGEREF _Toc135387488 \h </w:instrText>
            </w:r>
            <w:r w:rsidRPr="008D35C7">
              <w:rPr>
                <w:noProof/>
                <w:webHidden/>
              </w:rPr>
            </w:r>
            <w:r w:rsidRPr="008D35C7">
              <w:rPr>
                <w:noProof/>
                <w:webHidden/>
              </w:rPr>
              <w:fldChar w:fldCharType="separate"/>
            </w:r>
            <w:r w:rsidR="00D41699">
              <w:rPr>
                <w:noProof/>
                <w:webHidden/>
              </w:rPr>
              <w:t>36</w:t>
            </w:r>
            <w:r w:rsidRPr="008D35C7">
              <w:rPr>
                <w:noProof/>
                <w:webHidden/>
              </w:rPr>
              <w:fldChar w:fldCharType="end"/>
            </w:r>
          </w:hyperlink>
        </w:p>
        <w:p w14:paraId="14DD0F0A" w14:textId="558B66DC" w:rsidR="00E74AA1" w:rsidRPr="00E74AA1" w:rsidRDefault="00E74AA1" w:rsidP="00BF1059">
          <w:pPr>
            <w:pStyle w:val="Spistreci1"/>
            <w:rPr>
              <w:rFonts w:eastAsiaTheme="minorEastAsia"/>
              <w:noProof/>
              <w:lang w:eastAsia="pl-PL"/>
            </w:rPr>
          </w:pPr>
          <w:hyperlink w:anchor="_Toc135387489" w:history="1">
            <w:r w:rsidRPr="00ED7BD3">
              <w:rPr>
                <w:rStyle w:val="Hipercze"/>
                <w:rFonts w:ascii="Arial" w:hAnsi="Arial" w:cs="Arial"/>
                <w:noProof/>
              </w:rPr>
              <w:t>XIII. Załączniki</w:t>
            </w:r>
            <w:r w:rsidRPr="00E74AA1">
              <w:rPr>
                <w:noProof/>
                <w:webHidden/>
              </w:rPr>
              <w:tab/>
            </w:r>
            <w:r w:rsidRPr="008D35C7">
              <w:rPr>
                <w:noProof/>
                <w:webHidden/>
              </w:rPr>
              <w:fldChar w:fldCharType="begin"/>
            </w:r>
            <w:r w:rsidRPr="00E74AA1">
              <w:rPr>
                <w:noProof/>
                <w:webHidden/>
              </w:rPr>
              <w:instrText xml:space="preserve"> PAGEREF _Toc135387489 \h </w:instrText>
            </w:r>
            <w:r w:rsidRPr="008D35C7">
              <w:rPr>
                <w:noProof/>
                <w:webHidden/>
              </w:rPr>
            </w:r>
            <w:r w:rsidRPr="008D35C7">
              <w:rPr>
                <w:noProof/>
                <w:webHidden/>
              </w:rPr>
              <w:fldChar w:fldCharType="separate"/>
            </w:r>
            <w:r w:rsidR="00D41699">
              <w:rPr>
                <w:noProof/>
                <w:webHidden/>
              </w:rPr>
              <w:t>37</w:t>
            </w:r>
            <w:r w:rsidRPr="008D35C7">
              <w:rPr>
                <w:noProof/>
                <w:webHidden/>
              </w:rPr>
              <w:fldChar w:fldCharType="end"/>
            </w:r>
          </w:hyperlink>
        </w:p>
        <w:p w14:paraId="7F96ABCD" w14:textId="08E642C7" w:rsidR="00E74AA1" w:rsidRPr="00E74AA1" w:rsidRDefault="00E74AA1" w:rsidP="00BF1059">
          <w:pPr>
            <w:pStyle w:val="Spistreci1"/>
            <w:rPr>
              <w:rFonts w:eastAsiaTheme="minorEastAsia"/>
              <w:noProof/>
              <w:lang w:eastAsia="pl-PL"/>
            </w:rPr>
          </w:pPr>
          <w:hyperlink w:anchor="_Toc135387490" w:history="1">
            <w:r w:rsidRPr="00ED7BD3">
              <w:rPr>
                <w:rStyle w:val="Hipercze"/>
                <w:rFonts w:ascii="Arial" w:hAnsi="Arial" w:cs="Arial"/>
                <w:noProof/>
              </w:rPr>
              <w:t>XIV. Informacje o wniosku o dofinansowanie</w:t>
            </w:r>
            <w:r w:rsidRPr="00E74AA1">
              <w:rPr>
                <w:noProof/>
                <w:webHidden/>
              </w:rPr>
              <w:tab/>
            </w:r>
            <w:r w:rsidRPr="008D35C7">
              <w:rPr>
                <w:noProof/>
                <w:webHidden/>
              </w:rPr>
              <w:fldChar w:fldCharType="begin"/>
            </w:r>
            <w:r w:rsidRPr="00E74AA1">
              <w:rPr>
                <w:noProof/>
                <w:webHidden/>
              </w:rPr>
              <w:instrText xml:space="preserve"> PAGEREF _Toc135387490 \h </w:instrText>
            </w:r>
            <w:r w:rsidRPr="008D35C7">
              <w:rPr>
                <w:noProof/>
                <w:webHidden/>
              </w:rPr>
            </w:r>
            <w:r w:rsidRPr="008D35C7">
              <w:rPr>
                <w:noProof/>
                <w:webHidden/>
              </w:rPr>
              <w:fldChar w:fldCharType="separate"/>
            </w:r>
            <w:r w:rsidR="00D41699">
              <w:rPr>
                <w:noProof/>
                <w:webHidden/>
              </w:rPr>
              <w:t>37</w:t>
            </w:r>
            <w:r w:rsidRPr="008D35C7">
              <w:rPr>
                <w:noProof/>
                <w:webHidden/>
              </w:rPr>
              <w:fldChar w:fldCharType="end"/>
            </w:r>
          </w:hyperlink>
        </w:p>
        <w:p w14:paraId="5249C804" w14:textId="5FF5F4BD" w:rsidR="00E74AA1" w:rsidRPr="00E74AA1" w:rsidRDefault="00E74AA1" w:rsidP="00BF1059">
          <w:pPr>
            <w:pStyle w:val="Spistreci1"/>
            <w:rPr>
              <w:rFonts w:eastAsiaTheme="minorEastAsia"/>
              <w:noProof/>
              <w:lang w:eastAsia="pl-PL"/>
            </w:rPr>
          </w:pPr>
          <w:hyperlink w:anchor="_Toc135387491" w:history="1">
            <w:r w:rsidRPr="00ED7BD3">
              <w:rPr>
                <w:rStyle w:val="Hipercze"/>
                <w:rFonts w:ascii="Arial" w:hAnsi="Arial" w:cs="Arial"/>
                <w:noProof/>
              </w:rPr>
              <w:t>XV. Przesłanie dokumentu do instytucji</w:t>
            </w:r>
            <w:r w:rsidRPr="00E74AA1">
              <w:rPr>
                <w:noProof/>
                <w:webHidden/>
              </w:rPr>
              <w:tab/>
            </w:r>
            <w:r w:rsidRPr="008D35C7">
              <w:rPr>
                <w:noProof/>
                <w:webHidden/>
              </w:rPr>
              <w:fldChar w:fldCharType="begin"/>
            </w:r>
            <w:r w:rsidRPr="00E74AA1">
              <w:rPr>
                <w:noProof/>
                <w:webHidden/>
              </w:rPr>
              <w:instrText xml:space="preserve"> PAGEREF _Toc135387491 \h </w:instrText>
            </w:r>
            <w:r w:rsidRPr="008D35C7">
              <w:rPr>
                <w:noProof/>
                <w:webHidden/>
              </w:rPr>
            </w:r>
            <w:r w:rsidRPr="008D35C7">
              <w:rPr>
                <w:noProof/>
                <w:webHidden/>
              </w:rPr>
              <w:fldChar w:fldCharType="separate"/>
            </w:r>
            <w:r w:rsidR="00D41699">
              <w:rPr>
                <w:noProof/>
                <w:webHidden/>
              </w:rPr>
              <w:t>38</w:t>
            </w:r>
            <w:r w:rsidRPr="008D35C7">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6FA8DFEE" w:rsidR="00271C60" w:rsidRPr="00B808CF" w:rsidRDefault="00271C60" w:rsidP="00E06270">
      <w:pPr>
        <w:pStyle w:val="Nagwek1"/>
        <w:spacing w:before="120" w:after="120" w:line="271" w:lineRule="auto"/>
        <w:rPr>
          <w:rFonts w:ascii="Arial" w:hAnsi="Arial" w:cs="Arial"/>
          <w:color w:val="auto"/>
        </w:rPr>
      </w:pPr>
      <w:bookmarkStart w:id="1" w:name="_Toc135387471"/>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2B982DA9"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7B117E1D"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1759E6" w:rsidRPr="0035139D">
        <w:rPr>
          <w:rFonts w:ascii="Arial" w:hAnsi="Arial" w:cs="Arial"/>
        </w:rPr>
        <w:t>FEPZ.06.</w:t>
      </w:r>
      <w:r w:rsidR="00BE5240">
        <w:rPr>
          <w:rFonts w:ascii="Arial" w:hAnsi="Arial" w:cs="Arial"/>
        </w:rPr>
        <w:t>20</w:t>
      </w:r>
      <w:r w:rsidR="001759E6" w:rsidRPr="0035139D">
        <w:rPr>
          <w:rFonts w:ascii="Arial" w:hAnsi="Arial" w:cs="Arial"/>
        </w:rPr>
        <w:t>-IP.01-001/23</w:t>
      </w:r>
      <w:r w:rsidR="001759E6" w:rsidRPr="001759E6" w:rsidDel="001759E6">
        <w:rPr>
          <w:rFonts w:ascii="Arial" w:hAnsi="Arial" w:cs="Arial"/>
          <w:i/>
        </w:rPr>
        <w:t xml:space="preserve"> </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77777777"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03EAF16D"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trybie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1759E6">
        <w:rPr>
          <w:rFonts w:ascii="Arial" w:hAnsi="Arial" w:cs="Arial"/>
          <w:sz w:val="22"/>
          <w:szCs w:val="22"/>
          <w:lang w:val="pl-PL"/>
        </w:rPr>
        <w:t xml:space="preserve"> dla naboru</w:t>
      </w:r>
      <w:r w:rsidR="001759E6" w:rsidRPr="001759E6">
        <w:rPr>
          <w:rFonts w:ascii="Open Sans" w:eastAsiaTheme="majorEastAsia" w:hAnsi="Open Sans" w:cs="Open Sans"/>
          <w:i/>
          <w:iCs/>
          <w:color w:val="002060"/>
          <w:lang w:val="pl-PL" w:eastAsia="en-US"/>
        </w:rPr>
        <w:t xml:space="preserve"> </w:t>
      </w:r>
      <w:r w:rsidR="001759E6" w:rsidRPr="0035139D">
        <w:rPr>
          <w:rFonts w:ascii="Arial" w:hAnsi="Arial" w:cs="Arial"/>
          <w:iCs/>
          <w:sz w:val="22"/>
          <w:szCs w:val="22"/>
          <w:lang w:val="pl-PL"/>
        </w:rPr>
        <w:t>FEPZ.06.</w:t>
      </w:r>
      <w:r w:rsidR="00BE5240">
        <w:rPr>
          <w:rFonts w:ascii="Arial" w:hAnsi="Arial" w:cs="Arial"/>
          <w:iCs/>
          <w:sz w:val="22"/>
          <w:szCs w:val="22"/>
          <w:lang w:val="pl-PL"/>
        </w:rPr>
        <w:t>20</w:t>
      </w:r>
      <w:r w:rsidR="001759E6" w:rsidRPr="0035139D">
        <w:rPr>
          <w:rFonts w:ascii="Arial" w:hAnsi="Arial" w:cs="Arial"/>
          <w:iCs/>
          <w:sz w:val="22"/>
          <w:szCs w:val="22"/>
          <w:lang w:val="pl-PL"/>
        </w:rPr>
        <w:t>-IP.01-001/23</w:t>
      </w:r>
      <w:r w:rsidR="001759E6">
        <w:rPr>
          <w:rFonts w:ascii="Arial" w:hAnsi="Arial" w:cs="Arial"/>
          <w:i/>
          <w:iCs/>
          <w:sz w:val="22"/>
          <w:szCs w:val="22"/>
          <w:lang w:val="pl-PL"/>
        </w:rPr>
        <w:t xml:space="preserve"> </w:t>
      </w:r>
      <w:r w:rsidR="001759E6" w:rsidRPr="00B458CB">
        <w:rPr>
          <w:rFonts w:ascii="Arial" w:hAnsi="Arial" w:cs="Arial"/>
          <w:sz w:val="22"/>
          <w:szCs w:val="22"/>
          <w:lang w:val="pl-PL"/>
        </w:rPr>
        <w:t>S</w:t>
      </w:r>
      <w:r w:rsidR="00DB7B04">
        <w:rPr>
          <w:rFonts w:ascii="Arial" w:hAnsi="Arial" w:cs="Arial"/>
          <w:sz w:val="22"/>
          <w:szCs w:val="22"/>
          <w:lang w:val="pl-PL"/>
        </w:rPr>
        <w:t>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35387473"/>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77777777" w:rsidR="0066646E" w:rsidRDefault="008263A5" w:rsidP="008263A5">
      <w:pPr>
        <w:spacing w:before="120" w:after="120" w:line="271" w:lineRule="auto"/>
        <w:rPr>
          <w:rFonts w:ascii="Arial" w:hAnsi="Arial" w:cs="Arial"/>
        </w:rPr>
      </w:pPr>
      <w:r>
        <w:rPr>
          <w:rFonts w:ascii="Arial" w:hAnsi="Arial" w:cs="Arial"/>
        </w:rPr>
        <w:t>Uwaga! nabór dla projektów w trybie niekonkurencyjnym nie jest widoczny na publicznej liście naborów</w:t>
      </w:r>
      <w:r w:rsidR="0066646E">
        <w:rPr>
          <w:rFonts w:ascii="Arial" w:hAnsi="Arial" w:cs="Arial"/>
        </w:rPr>
        <w:t>.</w:t>
      </w:r>
    </w:p>
    <w:p w14:paraId="092D4DE7" w14:textId="77777777" w:rsidR="008263A5" w:rsidRDefault="008263A5" w:rsidP="008263A5">
      <w:pPr>
        <w:spacing w:before="120" w:after="120" w:line="271" w:lineRule="auto"/>
        <w:rPr>
          <w:rFonts w:ascii="Arial" w:hAnsi="Arial" w:cs="Arial"/>
        </w:rPr>
      </w:pPr>
      <w:r w:rsidRPr="005D273E">
        <w:rPr>
          <w:rFonts w:ascii="Arial" w:hAnsi="Arial" w:cs="Arial"/>
        </w:rPr>
        <w:t>R</w:t>
      </w:r>
      <w:r w:rsidRPr="001E02BA">
        <w:rPr>
          <w:rFonts w:ascii="Arial" w:hAnsi="Arial" w:cs="Arial"/>
        </w:rPr>
        <w:t>ozpoczęcie pisania wniosku odbywa się poprzez przekazanie zainteresowanym podmiotom numeru naboru i ręczne zainicjowanie projektu.</w:t>
      </w:r>
      <w:r>
        <w:rPr>
          <w:rFonts w:ascii="Arial" w:hAnsi="Arial" w:cs="Arial"/>
        </w:rPr>
        <w:t xml:space="preserve"> </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2B723E2B" w14:textId="77777777" w:rsidR="00B67A8C" w:rsidRPr="00B808CF" w:rsidRDefault="00B67A8C" w:rsidP="00B67A8C">
      <w:pPr>
        <w:spacing w:before="120" w:after="120" w:line="271" w:lineRule="auto"/>
        <w:rPr>
          <w:rFonts w:ascii="Arial" w:hAnsi="Arial" w:cs="Arial"/>
          <w:b/>
        </w:rPr>
      </w:pPr>
      <w:r>
        <w:rPr>
          <w:rFonts w:ascii="Arial" w:hAnsi="Arial" w:cs="Arial"/>
          <w:b/>
        </w:rPr>
        <w:t>Miej na uwadze, że przygotowując wniosek korzystasz z systemu, w którym:</w:t>
      </w:r>
      <w:r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p>
    <w:p w14:paraId="0E43C301" w14:textId="77777777" w:rsidR="00B67A8C" w:rsidRPr="00DA7659" w:rsidRDefault="00B67A8C" w:rsidP="00B67A8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589CBABA" w14:textId="77777777" w:rsidR="00B67A8C" w:rsidRPr="00DA7659" w:rsidRDefault="00B67A8C" w:rsidP="00B67A8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0FB468B6" w14:textId="77777777" w:rsidR="00B67A8C" w:rsidRPr="00DA7659"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1721BA41" w14:textId="77777777" w:rsidR="00B67A8C"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03F30292" w14:textId="77777777" w:rsidR="00B67A8C"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1CB63BEF" w14:textId="77777777" w:rsidR="00B67A8C" w:rsidRDefault="00B67A8C" w:rsidP="00B67A8C">
      <w:pPr>
        <w:ind w:firstLine="708"/>
      </w:pPr>
      <w:r w:rsidRPr="00DA7659">
        <w:rPr>
          <w:rFonts w:ascii="Arial" w:hAnsi="Arial" w:cs="Arial"/>
        </w:rPr>
        <w:t>- wniosek wypełnij starannie</w:t>
      </w:r>
      <w:r>
        <w:rPr>
          <w:rFonts w:ascii="Arial" w:hAnsi="Arial" w:cs="Arial"/>
        </w:rPr>
        <w:t>;</w:t>
      </w:r>
    </w:p>
    <w:p w14:paraId="16260FB3"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D3511A1"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07F231E5"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7170E0F3" w14:textId="77777777" w:rsidR="00B67A8C" w:rsidRDefault="00B67A8C" w:rsidP="00B67A8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2D4A8B3D" w14:textId="245418A1" w:rsidR="00B67A8C" w:rsidRPr="00492785" w:rsidRDefault="00B67A8C" w:rsidP="00492785">
      <w:pPr>
        <w:pStyle w:val="Akapitzlist"/>
        <w:numPr>
          <w:ilvl w:val="0"/>
          <w:numId w:val="69"/>
        </w:numPr>
        <w:autoSpaceDE w:val="0"/>
        <w:autoSpaceDN w:val="0"/>
        <w:adjustRightInd w:val="0"/>
        <w:spacing w:before="120" w:after="120" w:line="271" w:lineRule="auto"/>
        <w:jc w:val="both"/>
        <w:rPr>
          <w:rFonts w:ascii="Arial" w:hAnsi="Arial" w:cs="Arial"/>
        </w:rPr>
      </w:pPr>
      <w:r w:rsidRPr="00492785">
        <w:rPr>
          <w:rFonts w:ascii="Arial" w:hAnsi="Arial" w:cs="Arial"/>
        </w:rPr>
        <w:t>wypełnij i załącz wszystkie wymagane załączniki (jeśli dotyczy)</w:t>
      </w:r>
    </w:p>
    <w:p w14:paraId="3B6974E8" w14:textId="77777777" w:rsidR="00B67A8C" w:rsidRPr="00492785" w:rsidRDefault="00B67A8C" w:rsidP="00492785">
      <w:pPr>
        <w:spacing w:before="120" w:after="120" w:line="271" w:lineRule="auto"/>
        <w:ind w:left="360"/>
        <w:rPr>
          <w:rFonts w:ascii="Arial" w:hAnsi="Arial" w:cs="Arial"/>
        </w:rPr>
      </w:pPr>
    </w:p>
    <w:p w14:paraId="67553A2B" w14:textId="77777777"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lastRenderedPageBreak/>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5D42690A"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wskazany w </w:t>
      </w:r>
      <w:r w:rsidR="00AB635D">
        <w:rPr>
          <w:rFonts w:ascii="Arial" w:hAnsi="Arial" w:cs="Arial"/>
        </w:rPr>
        <w:t>SZOP,</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AAAC1A3"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3D39609" w14:textId="097020E2" w:rsidR="001759E6" w:rsidRDefault="001759E6" w:rsidP="00E06270">
      <w:pPr>
        <w:spacing w:line="276" w:lineRule="auto"/>
        <w:rPr>
          <w:rFonts w:ascii="Arial" w:hAnsi="Arial" w:cs="Arial"/>
        </w:rPr>
      </w:pPr>
      <w:r w:rsidRPr="001759E6">
        <w:rPr>
          <w:rFonts w:ascii="Arial" w:hAnsi="Arial" w:cs="Arial"/>
          <w:b/>
        </w:rPr>
        <w:lastRenderedPageBreak/>
        <w:t>Zgodnie z kryterium s</w:t>
      </w:r>
      <w:r>
        <w:rPr>
          <w:rFonts w:ascii="Arial" w:hAnsi="Arial" w:cs="Arial"/>
          <w:b/>
        </w:rPr>
        <w:t>pecyficznym dopuszczalności nr 5</w:t>
      </w:r>
      <w:r w:rsidRPr="001759E6">
        <w:rPr>
          <w:rFonts w:ascii="Arial" w:hAnsi="Arial" w:cs="Arial"/>
          <w:b/>
        </w:rPr>
        <w:t xml:space="preserve"> </w:t>
      </w:r>
      <w:r w:rsidRPr="001759E6">
        <w:rPr>
          <w:rFonts w:ascii="Arial" w:hAnsi="Arial" w:cs="Arial"/>
          <w:b/>
          <w:i/>
        </w:rPr>
        <w:t>Okres realizacji projektu</w:t>
      </w:r>
      <w:r>
        <w:rPr>
          <w:rFonts w:ascii="Arial" w:hAnsi="Arial" w:cs="Arial"/>
          <w:b/>
        </w:rPr>
        <w:t xml:space="preserve"> </w:t>
      </w:r>
      <w:r w:rsidRPr="001759E6">
        <w:rPr>
          <w:rFonts w:ascii="Arial" w:hAnsi="Arial" w:cs="Arial"/>
          <w:b/>
        </w:rPr>
        <w:t>trwa nie dłużej niż</w:t>
      </w:r>
      <w:r>
        <w:rPr>
          <w:rFonts w:ascii="Arial" w:hAnsi="Arial" w:cs="Arial"/>
          <w:b/>
        </w:rPr>
        <w:t xml:space="preserve"> do 31 grudnia 2029</w:t>
      </w:r>
      <w:r w:rsidRPr="001759E6">
        <w:rPr>
          <w:rFonts w:ascii="Arial" w:hAnsi="Arial" w:cs="Arial"/>
          <w:b/>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75E435D8" w14:textId="77777777" w:rsidR="00B67A8C" w:rsidRPr="00B67A8C" w:rsidRDefault="001269B5" w:rsidP="00B67A8C">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B67A8C" w:rsidRPr="00B67A8C">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 Innymi często spotykanymi w projektach barierami jest brak świadomości potrzeby rozwijania swoich umiejętności, niechęć do podnoszenia kompetencji lub nabywania kwalifikacji, niska </w:t>
      </w:r>
      <w:r w:rsidR="00B67A8C" w:rsidRPr="00B67A8C">
        <w:rPr>
          <w:rFonts w:ascii="Arial" w:hAnsi="Arial" w:cs="Arial"/>
        </w:rPr>
        <w:lastRenderedPageBreak/>
        <w:t>motywacja, brak wiary we własne siły. Wpisanie tych informacji we wniosku o dofinansowanie oznacza konieczność zajęcia się właśnie osobami, dla których wymienione wcześniej bariery stanowią realne zagrożenie w życiu zawodowym lub społecznym.</w:t>
      </w:r>
    </w:p>
    <w:p w14:paraId="1895E2C6" w14:textId="3E1E85DB" w:rsidR="005C6E08" w:rsidRDefault="00B67A8C" w:rsidP="00E06270">
      <w:pPr>
        <w:spacing w:before="120" w:after="120" w:line="271" w:lineRule="auto"/>
        <w:rPr>
          <w:rFonts w:ascii="Arial" w:hAnsi="Arial" w:cs="Arial"/>
        </w:rPr>
      </w:pPr>
      <w:r w:rsidRPr="00B67A8C">
        <w:rPr>
          <w:rFonts w:ascii="Arial" w:hAnsi="Arial" w:cs="Arial"/>
        </w:rPr>
        <w:t>Jeżeli zidentyfikowałeś jakieś bariery równościowe , nie zapomnij umieścić ich opisu w sekcjach komponentów dotyczących polityk i zasad wspólnotowych (sekcja Dodatkowe informacje – komponenty związane z politykami horyzontalnymi).</w:t>
      </w:r>
    </w:p>
    <w:p w14:paraId="2300A5C9" w14:textId="572615E5" w:rsidR="009545B8" w:rsidRDefault="009545B8" w:rsidP="00E06270">
      <w:pPr>
        <w:spacing w:before="120" w:after="120" w:line="271" w:lineRule="auto"/>
        <w:rPr>
          <w:rFonts w:ascii="Arial" w:hAnsi="Arial" w:cs="Arial"/>
        </w:rPr>
      </w:pPr>
      <w:r w:rsidRPr="000E6C8B">
        <w:rPr>
          <w:rFonts w:ascii="Arial" w:hAnsi="Arial" w:cs="Arial"/>
          <w:b/>
        </w:rPr>
        <w:t>UWAGA!</w:t>
      </w:r>
      <w:r w:rsidRPr="000E6C8B">
        <w:rPr>
          <w:rFonts w:ascii="Arial" w:hAnsi="Arial" w:cs="Arial"/>
        </w:rPr>
        <w:t xml:space="preserve"> Pamiętaj, aby również wskazać, projekt jest skierowany do osób zamieszkujących województwo zachodniopomorskie</w:t>
      </w:r>
      <w:r w:rsidR="00D978B5" w:rsidRPr="00D978B5">
        <w:rPr>
          <w:rFonts w:ascii="Arial" w:hAnsi="Arial" w:cs="Arial"/>
        </w:rPr>
        <w:t xml:space="preserve"> </w:t>
      </w:r>
      <w:r w:rsidR="00D978B5" w:rsidRPr="00CA045D">
        <w:rPr>
          <w:rFonts w:ascii="Arial" w:hAnsi="Arial" w:cs="Arial"/>
        </w:rPr>
        <w:t>objętyc</w:t>
      </w:r>
      <w:r w:rsidR="00D978B5">
        <w:rPr>
          <w:rFonts w:ascii="Arial" w:hAnsi="Arial" w:cs="Arial"/>
        </w:rPr>
        <w:t>h właściwą strategią I</w:t>
      </w:r>
      <w:r w:rsidR="00D978B5" w:rsidRPr="00CA045D">
        <w:rPr>
          <w:rFonts w:ascii="Arial" w:hAnsi="Arial" w:cs="Arial"/>
        </w:rPr>
        <w:t>IT</w:t>
      </w:r>
      <w:r>
        <w:rPr>
          <w:rFonts w:ascii="Arial" w:hAnsi="Arial" w:cs="Arial"/>
        </w:rPr>
        <w:t xml:space="preserve"> </w:t>
      </w:r>
      <w:r w:rsidRPr="000E6C8B">
        <w:rPr>
          <w:rFonts w:ascii="Arial" w:hAnsi="Arial" w:cs="Arial"/>
        </w:rPr>
        <w:t>(w przypadku osób fizycznych - pracujących, uczących się lub zamieszkujących obszar województwa zachodniopomorskiego w rozumieniu przepisów Kodeksu Cywilnego</w:t>
      </w:r>
      <w:r>
        <w:rPr>
          <w:rFonts w:ascii="Arial" w:hAnsi="Arial" w:cs="Arial"/>
        </w:rPr>
        <w:t>)</w:t>
      </w:r>
      <w:r w:rsidRPr="000E6C8B">
        <w:rPr>
          <w:rFonts w:ascii="Arial" w:hAnsi="Arial" w:cs="Arial"/>
        </w:rPr>
        <w:t xml:space="preserve">. </w:t>
      </w:r>
    </w:p>
    <w:p w14:paraId="49297AAE" w14:textId="57C49F4A" w:rsidR="00B11F07" w:rsidRPr="00B808C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r w:rsidR="001759E6">
        <w:rPr>
          <w:rFonts w:ascii="Arial" w:hAnsi="Arial" w:cs="Arial"/>
        </w:rPr>
        <w:t xml:space="preserve"> </w:t>
      </w:r>
      <w:r w:rsidR="001759E6" w:rsidRPr="001759E6">
        <w:rPr>
          <w:rFonts w:ascii="Arial" w:hAnsi="Arial" w:cs="Arial"/>
        </w:rPr>
        <w:t xml:space="preserve">(kryterium </w:t>
      </w:r>
      <w:r w:rsidR="001759E6">
        <w:rPr>
          <w:rFonts w:ascii="Arial" w:hAnsi="Arial" w:cs="Arial"/>
        </w:rPr>
        <w:t>specyficzne dopuszczalności nr 2</w:t>
      </w:r>
      <w:r w:rsidR="001759E6" w:rsidRPr="001759E6">
        <w:rPr>
          <w:rFonts w:ascii="Arial" w:hAnsi="Arial" w:cs="Arial"/>
        </w:rPr>
        <w:t>).</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35387478"/>
      <w:r w:rsidRPr="00B808CF">
        <w:rPr>
          <w:rFonts w:ascii="Arial" w:hAnsi="Arial" w:cs="Arial"/>
          <w:b/>
          <w:color w:val="auto"/>
        </w:rPr>
        <w:t>Wnioskodawca i realizatorzy</w:t>
      </w:r>
      <w:bookmarkEnd w:id="8"/>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D1FC0FC" w:rsidR="00354E2E" w:rsidRPr="00B808CF" w:rsidRDefault="00354E2E" w:rsidP="00E0627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13EC3DC7" w14:textId="1E1E74C7" w:rsidR="00616348" w:rsidRPr="00B808CF" w:rsidRDefault="00354E2E" w:rsidP="00E06270">
      <w:pPr>
        <w:spacing w:before="120" w:after="120" w:line="271" w:lineRule="auto"/>
        <w:rPr>
          <w:rFonts w:ascii="Arial" w:hAnsi="Arial" w:cs="Arial"/>
        </w:rPr>
      </w:pPr>
      <w:r>
        <w:rPr>
          <w:rFonts w:ascii="Arial" w:hAnsi="Arial" w:cs="Arial"/>
        </w:rPr>
        <w:lastRenderedPageBreak/>
        <w:t xml:space="preserve">Jeśli planujesz </w:t>
      </w:r>
      <w:r w:rsidR="0069340B">
        <w:rPr>
          <w:rFonts w:ascii="Arial" w:hAnsi="Arial" w:cs="Arial"/>
        </w:rPr>
        <w:t>realizację</w:t>
      </w:r>
      <w:r>
        <w:rPr>
          <w:rFonts w:ascii="Arial" w:hAnsi="Arial" w:cs="Arial"/>
        </w:rPr>
        <w:t xml:space="preserve"> projektu o wartości 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AB635D">
        <w:rPr>
          <w:rFonts w:ascii="Arial" w:hAnsi="Arial" w:cs="Arial"/>
        </w:rPr>
        <w:t>.</w:t>
      </w:r>
    </w:p>
    <w:p w14:paraId="690AC2EC" w14:textId="1172BA1B"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1B2375B7"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35387479"/>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 xml:space="preserve">Główną funkcją wskaźników jest zmierzenie, na ile cel projektu został zrealizowany, tj. kiedy można uznać, że zidentyfikowany problem został rozwiązany, a projekt zakończył się </w:t>
      </w:r>
      <w:r w:rsidRPr="00B808CF">
        <w:rPr>
          <w:rFonts w:ascii="Arial" w:hAnsi="Arial" w:cs="Arial"/>
        </w:rPr>
        <w:lastRenderedPageBreak/>
        <w:t>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5474B8AB" w14:textId="6B283156" w:rsidR="00CA2EDB" w:rsidRPr="00B808CF" w:rsidRDefault="00CA2EDB" w:rsidP="00CA2EDB">
      <w:pPr>
        <w:spacing w:before="120" w:after="120" w:line="271" w:lineRule="auto"/>
        <w:rPr>
          <w:rFonts w:ascii="Arial" w:hAnsi="Arial" w:cs="Arial"/>
        </w:rPr>
      </w:pPr>
      <w:r w:rsidRPr="00393725">
        <w:rPr>
          <w:rFonts w:ascii="Arial" w:hAnsi="Arial" w:cs="Arial"/>
          <w:b/>
        </w:rPr>
        <w:t>Pamiętaj!</w:t>
      </w:r>
      <w:r w:rsidRPr="00BF1059">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BF1059">
        <w:rPr>
          <w:rFonts w:ascii="Arial" w:hAnsi="Arial" w:cs="Arial"/>
        </w:rPr>
        <w:t xml:space="preserve">, przy czym wpisz </w:t>
      </w:r>
      <w:r w:rsidRPr="00175F46">
        <w:rPr>
          <w:rFonts w:ascii="Arial" w:hAnsi="Arial" w:cs="Arial"/>
          <w:b/>
        </w:rPr>
        <w:t>„0”</w:t>
      </w:r>
      <w:r w:rsidRPr="00BF1059">
        <w:rPr>
          <w:rFonts w:ascii="Arial" w:hAnsi="Arial" w:cs="Arial"/>
        </w:rPr>
        <w:t xml:space="preserve"> – przy wskaźnikach, </w:t>
      </w:r>
      <w:r w:rsidRPr="00175F46">
        <w:rPr>
          <w:rFonts w:ascii="Arial" w:hAnsi="Arial" w:cs="Arial"/>
          <w:b/>
        </w:rPr>
        <w:t>które  nie są adekwatne do założeń Twojego projektu</w:t>
      </w:r>
      <w:r w:rsidRPr="00BF1059">
        <w:rPr>
          <w:rFonts w:ascii="Arial" w:hAnsi="Arial" w:cs="Arial"/>
        </w:rPr>
        <w:t xml:space="preserve">, natomiast jeśli dany wskaźnik jest adekwatny do </w:t>
      </w:r>
      <w:r w:rsidRPr="00175F46">
        <w:rPr>
          <w:rFonts w:ascii="Arial" w:hAnsi="Arial" w:cs="Arial"/>
          <w:b/>
        </w:rPr>
        <w:t>założeń Twojego projektu</w:t>
      </w:r>
      <w:r w:rsidRPr="00BF1059">
        <w:rPr>
          <w:rFonts w:ascii="Arial" w:hAnsi="Arial" w:cs="Arial"/>
        </w:rPr>
        <w:t xml:space="preserve"> wpisz przy nim odpowiednią </w:t>
      </w:r>
      <w:r w:rsidRPr="00175F46">
        <w:rPr>
          <w:rFonts w:ascii="Arial" w:hAnsi="Arial" w:cs="Arial"/>
          <w:b/>
        </w:rPr>
        <w:t>„wartość docelową”</w:t>
      </w:r>
      <w:r w:rsidRPr="00BF1059">
        <w:rPr>
          <w:rFonts w:ascii="Arial" w:hAnsi="Arial" w:cs="Arial"/>
        </w:rPr>
        <w:t xml:space="preserve"> (określoną przez Ciebie)</w:t>
      </w:r>
      <w:r>
        <w:rPr>
          <w:rFonts w:ascii="Arial" w:hAnsi="Arial" w:cs="Arial"/>
        </w:rPr>
        <w:t xml:space="preserve"> </w:t>
      </w:r>
      <w:r>
        <w:rPr>
          <w:rFonts w:ascii="Arial" w:hAnsi="Arial" w:cs="Arial"/>
          <w:color w:val="000000"/>
        </w:rPr>
        <w:t>uwzgledniającą podział na płeć</w:t>
      </w:r>
      <w:r w:rsidRPr="00BF1059">
        <w:rPr>
          <w:rFonts w:ascii="Arial" w:hAnsi="Arial" w:cs="Arial"/>
        </w:rPr>
        <w:t>.</w:t>
      </w:r>
    </w:p>
    <w:p w14:paraId="33155A12" w14:textId="40465BDA"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6E63A07A" w14:textId="77777777" w:rsidR="009545B8" w:rsidRPr="009545B8" w:rsidRDefault="009545B8" w:rsidP="009545B8">
      <w:pPr>
        <w:spacing w:before="120" w:after="120" w:line="271" w:lineRule="auto"/>
        <w:rPr>
          <w:rFonts w:ascii="Arial" w:hAnsi="Arial" w:cs="Arial"/>
          <w:b/>
          <w:bCs/>
        </w:rPr>
      </w:pPr>
      <w:r w:rsidRPr="009545B8">
        <w:rPr>
          <w:rFonts w:ascii="Arial" w:hAnsi="Arial" w:cs="Arial"/>
          <w:b/>
          <w:bCs/>
        </w:rPr>
        <w:t>W ramach niniejszego naboru w przypadku realizacji typu 1, Beneficjent zobowiązany jest utworzyć następujący wskaźnik specyficzny dla projektu:</w:t>
      </w:r>
    </w:p>
    <w:p w14:paraId="7F1061C7" w14:textId="77777777" w:rsidR="009545B8" w:rsidRPr="009545B8" w:rsidRDefault="009545B8" w:rsidP="009545B8">
      <w:pPr>
        <w:spacing w:before="120" w:after="120" w:line="271" w:lineRule="auto"/>
        <w:rPr>
          <w:rFonts w:ascii="Arial" w:hAnsi="Arial" w:cs="Arial"/>
          <w:lang w:val="x-none"/>
        </w:rPr>
      </w:pPr>
      <w:r w:rsidRPr="009545B8">
        <w:rPr>
          <w:rFonts w:ascii="Arial" w:hAnsi="Arial" w:cs="Arial"/>
          <w:lang w:val="x-none"/>
        </w:rPr>
        <w:t xml:space="preserve">Procent środków zaplanowanych na finansowanie usług na zlecenie ich realizacji podmiotom ekonomii społecznej </w:t>
      </w:r>
    </w:p>
    <w:p w14:paraId="3283FA11" w14:textId="43C0A805" w:rsidR="009545B8" w:rsidRPr="009545B8" w:rsidRDefault="009545B8" w:rsidP="009545B8">
      <w:pPr>
        <w:spacing w:before="120" w:after="120" w:line="271" w:lineRule="auto"/>
        <w:rPr>
          <w:rFonts w:ascii="Arial" w:hAnsi="Arial" w:cs="Arial"/>
        </w:rPr>
      </w:pPr>
      <w:r w:rsidRPr="009545B8">
        <w:rPr>
          <w:rFonts w:ascii="Arial" w:hAnsi="Arial" w:cs="Arial"/>
        </w:rPr>
        <w:t xml:space="preserve">Na podstawie zapisów zawartych m.in. w tym polu zostanie dokonana ocena, czy projekt spełnia kryterium </w:t>
      </w:r>
      <w:r>
        <w:rPr>
          <w:rFonts w:ascii="Arial" w:hAnsi="Arial" w:cs="Arial"/>
        </w:rPr>
        <w:t>specyficzne dopuszczalności nr 8</w:t>
      </w:r>
      <w:r w:rsidRPr="009545B8">
        <w:rPr>
          <w:rFonts w:ascii="Arial" w:hAnsi="Arial" w:cs="Arial"/>
        </w:rPr>
        <w:t>.</w:t>
      </w:r>
    </w:p>
    <w:p w14:paraId="45F82CEE" w14:textId="77777777" w:rsidR="00AB635D" w:rsidRPr="00CA045D" w:rsidRDefault="00AB635D" w:rsidP="00AB635D">
      <w:pPr>
        <w:pStyle w:val="Akapitzlist"/>
        <w:spacing w:before="120" w:after="120" w:line="271" w:lineRule="auto"/>
        <w:ind w:left="0"/>
        <w:rPr>
          <w:rFonts w:ascii="Arial" w:hAnsi="Arial" w:cs="Arial"/>
          <w:b/>
          <w:bCs/>
        </w:rPr>
      </w:pPr>
      <w:r w:rsidRPr="00CA045D">
        <w:rPr>
          <w:rFonts w:ascii="Arial" w:hAnsi="Arial" w:cs="Arial"/>
          <w:b/>
          <w:bCs/>
        </w:rPr>
        <w:t>ION zaleca określenie własnych wskaźników specyficznych w sytuacji, kiedy w ramach projektu zostanie utworzony nowy podmiot (np. CUS, mieszkanie treningowe lub wspomagane, klub seniora</w:t>
      </w:r>
      <w:r>
        <w:rPr>
          <w:rFonts w:ascii="Arial" w:hAnsi="Arial" w:cs="Arial"/>
          <w:b/>
          <w:bCs/>
        </w:rPr>
        <w:t xml:space="preserve"> itp.</w:t>
      </w:r>
      <w:r w:rsidRPr="00CA045D">
        <w:rPr>
          <w:rFonts w:ascii="Arial" w:hAnsi="Arial" w:cs="Arial"/>
          <w:b/>
          <w:bCs/>
        </w:rPr>
        <w:t>)</w:t>
      </w:r>
    </w:p>
    <w:p w14:paraId="663EA3EB" w14:textId="77777777" w:rsidR="009545B8" w:rsidRPr="00B808CF" w:rsidRDefault="009545B8" w:rsidP="00E06270">
      <w:pPr>
        <w:spacing w:before="120" w:after="120" w:line="271" w:lineRule="auto"/>
        <w:rPr>
          <w:rFonts w:ascii="Arial" w:hAnsi="Arial" w:cs="Arial"/>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w:t>
      </w:r>
      <w:r w:rsidRPr="00B808CF">
        <w:rPr>
          <w:rFonts w:ascii="Arial" w:hAnsi="Arial" w:cs="Arial"/>
        </w:rPr>
        <w:lastRenderedPageBreak/>
        <w:t>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736D457B"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9A59C2">
        <w:rPr>
          <w:rFonts w:ascii="Arial" w:hAnsi="Arial" w:cs="Arial"/>
        </w:rPr>
        <w:t xml:space="preserve">. </w:t>
      </w:r>
      <w:r w:rsidR="00AD7E6A" w:rsidRPr="00B808CF">
        <w:rPr>
          <w:rFonts w:ascii="Arial" w:hAnsi="Arial" w:cs="Arial"/>
        </w:rPr>
        <w:t>Wskaźnik rezultatu, powinien być jak najbliżej powiązany z działaniami wdrażanymi w ramach odpowiedniego Działania. Oznacza to, że wskaźnik</w:t>
      </w:r>
      <w:r w:rsidR="00AB635D">
        <w:rPr>
          <w:rFonts w:ascii="Arial" w:hAnsi="Arial" w:cs="Arial"/>
        </w:rPr>
        <w:t xml:space="preserve"> </w:t>
      </w:r>
      <w:r w:rsidR="00AD7E6A" w:rsidRPr="00B808CF">
        <w:rPr>
          <w:rFonts w:ascii="Arial" w:hAnsi="Arial" w:cs="Arial"/>
        </w:rPr>
        <w:t>rezultatu obrazuje efekt wsparcia udzielonego danej osobie/podmiotowi i nie obejmuje efektów dotyczących grupy uczestników/podmiotów, która nie otrzymała wsparcia. Wskaźniki zostały podzielone na obowiązkowe /własne.</w:t>
      </w:r>
    </w:p>
    <w:p w14:paraId="0A84E397" w14:textId="6D17247B" w:rsidR="00AD7E6A" w:rsidRPr="00B808CF" w:rsidRDefault="00AB635D" w:rsidP="00E06270">
      <w:pPr>
        <w:spacing w:before="120" w:after="120" w:line="271" w:lineRule="auto"/>
        <w:rPr>
          <w:rFonts w:ascii="Arial" w:hAnsi="Arial" w:cs="Arial"/>
        </w:rPr>
      </w:pPr>
      <w:r w:rsidRPr="0035139D">
        <w:rPr>
          <w:rFonts w:ascii="Arial" w:hAnsi="Arial" w:cs="Arial"/>
          <w:b/>
        </w:rPr>
        <w:t>Pamiętaj!</w:t>
      </w:r>
      <w:r w:rsidRPr="0035139D">
        <w:rPr>
          <w:rFonts w:ascii="Arial" w:hAnsi="Arial" w:cs="Arial"/>
        </w:rPr>
        <w:t xml:space="preserve"> Wnioskodawca jest zobowiązany do wyboru wszystkich wskaźników wskazanych w Regulaminie wyboru. Każdemu z tych wskaźników musisz przypisać wartość, przy czym wpisz „0” – przy wskaźnikach, które  nie są adekwatne do założeń Twojego projektu, natomiast jeśli dany wskaźnik jest adekwatny do założeń Twojego projektu wpisz przy nim odpowiednią „wartość docelową” (określoną przez Ciebie).</w:t>
      </w:r>
      <w:r w:rsidR="00AD7E6A" w:rsidRPr="00B808CF">
        <w:rPr>
          <w:rFonts w:ascii="Arial" w:hAnsi="Arial" w:cs="Arial"/>
        </w:rPr>
        <w:t xml:space="preserve">Możliwe jest dodawanie wskaźników </w:t>
      </w:r>
      <w:r w:rsidR="006E4FC1">
        <w:rPr>
          <w:rFonts w:ascii="Arial" w:hAnsi="Arial" w:cs="Arial"/>
        </w:rPr>
        <w:t xml:space="preserve">rezultatu </w:t>
      </w:r>
      <w:r w:rsidR="00AD7E6A" w:rsidRPr="00B808CF">
        <w:rPr>
          <w:rFonts w:ascii="Arial" w:hAnsi="Arial" w:cs="Arial"/>
        </w:rPr>
        <w:t>określonych jako</w:t>
      </w:r>
      <w:r w:rsidR="00AD7E6A" w:rsidRPr="00ED7BD3">
        <w:rPr>
          <w:rFonts w:ascii="Arial" w:hAnsi="Arial" w:cs="Arial"/>
          <w:b/>
        </w:rPr>
        <w:t xml:space="preserve"> własne</w:t>
      </w:r>
      <w:r w:rsidR="00AD7E6A"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lastRenderedPageBreak/>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135387480"/>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w:t>
      </w:r>
      <w:r w:rsidRPr="00542035">
        <w:rPr>
          <w:rFonts w:ascii="Arial" w:hAnsi="Arial" w:cs="Arial"/>
        </w:rPr>
        <w:lastRenderedPageBreak/>
        <w:t xml:space="preserve">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40253A35"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587C0B97" w14:textId="76AE4892" w:rsidR="00241764" w:rsidRPr="00241764" w:rsidRDefault="00241764" w:rsidP="00241764">
      <w:pPr>
        <w:spacing w:before="120" w:after="120" w:line="271" w:lineRule="auto"/>
        <w:rPr>
          <w:rFonts w:ascii="Arial" w:hAnsi="Arial" w:cs="Arial"/>
        </w:rPr>
      </w:pPr>
      <w:r w:rsidRPr="00241764">
        <w:rPr>
          <w:rFonts w:ascii="Arial" w:hAnsi="Arial" w:cs="Arial"/>
          <w:b/>
          <w:bCs/>
        </w:rPr>
        <w:t>UWAGA:</w:t>
      </w:r>
      <w:r w:rsidRPr="00241764">
        <w:rPr>
          <w:rFonts w:ascii="Arial" w:hAnsi="Arial" w:cs="Arial"/>
        </w:rPr>
        <w:t xml:space="preserve"> Zgodnie z kryterium specyficznym dopuszczalności nr </w:t>
      </w:r>
      <w:r>
        <w:rPr>
          <w:rFonts w:ascii="Arial" w:hAnsi="Arial" w:cs="Arial"/>
        </w:rPr>
        <w:t>6</w:t>
      </w:r>
      <w:r w:rsidRPr="00241764">
        <w:rPr>
          <w:rFonts w:ascii="Arial" w:hAnsi="Arial" w:cs="Arial"/>
        </w:rPr>
        <w:t xml:space="preserve"> Zgodność z uwarunkowaniami powinieneś tak zaplanować zadania i przedstawić je we wniosku o dofinansowanie, aby nie były sprzeczne z warunkami wskazanymi w </w:t>
      </w:r>
      <w:r w:rsidRPr="00241764">
        <w:rPr>
          <w:rFonts w:ascii="Arial" w:hAnsi="Arial" w:cs="Arial"/>
          <w:i/>
          <w:iCs/>
        </w:rPr>
        <w:t xml:space="preserve">Wytycznych </w:t>
      </w:r>
      <w:r w:rsidRPr="00241764">
        <w:rPr>
          <w:rFonts w:ascii="Arial" w:hAnsi="Arial" w:cs="Arial"/>
          <w:bCs/>
          <w:i/>
          <w:iCs/>
        </w:rPr>
        <w:t>dotyczących realizacji projektów z udziałem środków Europejskiego Funduszu Społecznego Plus w regionalnych programach na lata 2021-2027</w:t>
      </w:r>
      <w:r w:rsidRPr="00241764">
        <w:rPr>
          <w:rFonts w:ascii="Arial" w:hAnsi="Arial" w:cs="Arial"/>
          <w:bCs/>
        </w:rPr>
        <w:t xml:space="preserve"> oraz z zapisami wskazanymi w części </w:t>
      </w:r>
      <w:r w:rsidRPr="00241764">
        <w:rPr>
          <w:rFonts w:ascii="Arial" w:hAnsi="Arial" w:cs="Arial"/>
        </w:rPr>
        <w:t xml:space="preserve">5.3 Regulaminu wyboru projektu. </w:t>
      </w:r>
    </w:p>
    <w:p w14:paraId="29D5927F" w14:textId="4A897CA3" w:rsidR="00241764" w:rsidRPr="00241764" w:rsidRDefault="00241764" w:rsidP="00241764">
      <w:pPr>
        <w:spacing w:before="120" w:after="120" w:line="271" w:lineRule="auto"/>
        <w:rPr>
          <w:rFonts w:ascii="Arial" w:hAnsi="Arial" w:cs="Arial"/>
        </w:rPr>
      </w:pPr>
      <w:r w:rsidRPr="00241764">
        <w:rPr>
          <w:rFonts w:ascii="Arial" w:hAnsi="Arial" w:cs="Arial"/>
        </w:rPr>
        <w:t>Pamiętaj, iż realizując w projekcie usługi opiekuńcze lub asystenckie wskaż informacje (dane liczbowe) potwierdzające, że w wyniku realizacji projektu nastąpi zwiększenie liczby miejsc świadczenia usług, a także liczby osób objętych usługami w stosunku do danych z roku poprzedzającego rok złożenia wniosku o dofinansowanie projektu</w:t>
      </w:r>
      <w:r w:rsidR="00AE193A">
        <w:rPr>
          <w:rFonts w:ascii="Arial" w:hAnsi="Arial" w:cs="Arial"/>
        </w:rPr>
        <w:t xml:space="preserve"> </w:t>
      </w:r>
      <w:r w:rsidRPr="00241764">
        <w:rPr>
          <w:rFonts w:ascii="Arial" w:hAnsi="Arial" w:cs="Arial"/>
        </w:rPr>
        <w:t>.</w:t>
      </w:r>
    </w:p>
    <w:p w14:paraId="0161E888" w14:textId="55A544A3" w:rsidR="00241764" w:rsidRPr="00241764" w:rsidRDefault="00241764" w:rsidP="00241764">
      <w:pPr>
        <w:spacing w:before="120" w:after="120" w:line="271" w:lineRule="auto"/>
        <w:rPr>
          <w:rFonts w:ascii="Arial" w:hAnsi="Arial" w:cs="Arial"/>
        </w:rPr>
      </w:pPr>
      <w:r w:rsidRPr="00241764">
        <w:rPr>
          <w:rFonts w:ascii="Arial" w:hAnsi="Arial" w:cs="Arial"/>
        </w:rPr>
        <w:t xml:space="preserve">W projekcie obejmującym tworzenie </w:t>
      </w:r>
      <w:r w:rsidRPr="00241764">
        <w:rPr>
          <w:rFonts w:ascii="Arial" w:hAnsi="Arial" w:cs="Arial"/>
          <w:u w:val="single"/>
        </w:rPr>
        <w:t>nowych centrów usług społecznych</w:t>
      </w:r>
      <w:r w:rsidRPr="00241764">
        <w:rPr>
          <w:rFonts w:ascii="Arial" w:hAnsi="Arial" w:cs="Arial"/>
        </w:rPr>
        <w:t xml:space="preserve"> minimum 70% wydatków bezpośrednich powinno zostać przeznaczone na finansowanie usług, których zakres zostanie określony w programie usług społecznych realizowanym przez CUS (zgodny z zakresem interwencji EFS+, wskazanym w kryterium s</w:t>
      </w:r>
      <w:r>
        <w:rPr>
          <w:rFonts w:ascii="Arial" w:hAnsi="Arial" w:cs="Arial"/>
        </w:rPr>
        <w:t>pecyficznym dopuszczalności nr 7</w:t>
      </w:r>
      <w:r w:rsidRPr="00241764">
        <w:rPr>
          <w:rFonts w:ascii="Arial" w:hAnsi="Arial" w:cs="Arial"/>
        </w:rPr>
        <w:t>) oraz koszty zatrudnienia specjalistów pozostających w bezpośredniej styczności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 Z opisu zadań muszą wynikać powyższe uwarunkowania</w:t>
      </w:r>
      <w:r w:rsidRPr="00241764">
        <w:rPr>
          <w:rFonts w:ascii="Arial" w:hAnsi="Arial" w:cs="Arial"/>
          <w:b/>
        </w:rPr>
        <w:t>. Musi być to spójne z innymi częściami wniosku o dofinansowanie, w tym z budżetem projektu.</w:t>
      </w:r>
    </w:p>
    <w:p w14:paraId="24226D71" w14:textId="77777777" w:rsidR="00241764" w:rsidRPr="00241764" w:rsidRDefault="00241764" w:rsidP="00241764">
      <w:pPr>
        <w:spacing w:before="120" w:after="120" w:line="271" w:lineRule="auto"/>
        <w:rPr>
          <w:rFonts w:ascii="Arial" w:hAnsi="Arial" w:cs="Arial"/>
        </w:rPr>
      </w:pPr>
    </w:p>
    <w:p w14:paraId="7CC9C9A7" w14:textId="16133ACD" w:rsidR="00241764" w:rsidRPr="00241764" w:rsidRDefault="00AE193A" w:rsidP="00241764">
      <w:pPr>
        <w:spacing w:before="120" w:after="120" w:line="271" w:lineRule="auto"/>
        <w:rPr>
          <w:rFonts w:ascii="Arial" w:hAnsi="Arial" w:cs="Arial"/>
        </w:rPr>
      </w:pPr>
      <w:r w:rsidRPr="0035139D">
        <w:rPr>
          <w:rFonts w:ascii="Arial" w:hAnsi="Arial" w:cs="Arial"/>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 W treści wniosku należy wskazać powyższe informacje</w:t>
      </w:r>
      <w:r w:rsidRPr="00241764">
        <w:t>.</w:t>
      </w:r>
    </w:p>
    <w:p w14:paraId="644A14EF" w14:textId="1C823C40" w:rsidR="00241764" w:rsidRPr="00241764" w:rsidRDefault="00241764" w:rsidP="00241764">
      <w:pPr>
        <w:spacing w:before="120" w:after="120" w:line="271" w:lineRule="auto"/>
        <w:rPr>
          <w:rFonts w:ascii="Arial" w:hAnsi="Arial" w:cs="Arial"/>
        </w:rPr>
      </w:pPr>
      <w:r w:rsidRPr="00241764">
        <w:rPr>
          <w:rFonts w:ascii="Arial" w:hAnsi="Arial" w:cs="Arial"/>
        </w:rPr>
        <w:t xml:space="preserve">Na podstawie opisu zadań będzie weryfikowane m.in. czy zostały spełnione kryteria specyficzne dopuszczalności nr </w:t>
      </w:r>
      <w:r w:rsidR="00AE193A">
        <w:rPr>
          <w:rFonts w:ascii="Arial" w:hAnsi="Arial" w:cs="Arial"/>
        </w:rPr>
        <w:t xml:space="preserve">6, </w:t>
      </w:r>
      <w:r>
        <w:rPr>
          <w:rFonts w:ascii="Arial" w:hAnsi="Arial" w:cs="Arial"/>
        </w:rPr>
        <w:t>7</w:t>
      </w:r>
      <w:r w:rsidRPr="00241764">
        <w:rPr>
          <w:rFonts w:ascii="Arial" w:hAnsi="Arial" w:cs="Arial"/>
        </w:rPr>
        <w:t>,</w:t>
      </w:r>
      <w:r>
        <w:rPr>
          <w:rFonts w:ascii="Arial" w:hAnsi="Arial" w:cs="Arial"/>
        </w:rPr>
        <w:t>9,10</w:t>
      </w:r>
      <w:r w:rsidRPr="00241764">
        <w:rPr>
          <w:rFonts w:ascii="Arial" w:hAnsi="Arial" w:cs="Arial"/>
        </w:rPr>
        <w:t>,</w:t>
      </w:r>
      <w:r>
        <w:rPr>
          <w:rFonts w:ascii="Arial" w:hAnsi="Arial" w:cs="Arial"/>
        </w:rPr>
        <w:t>11</w:t>
      </w:r>
      <w:r w:rsidRPr="00241764">
        <w:rPr>
          <w:rFonts w:ascii="Arial" w:hAnsi="Arial" w:cs="Arial"/>
        </w:rPr>
        <w:t>.</w:t>
      </w:r>
    </w:p>
    <w:p w14:paraId="6F36DB84" w14:textId="77777777" w:rsidR="00241764" w:rsidRDefault="00241764" w:rsidP="00542035">
      <w:pPr>
        <w:spacing w:before="120" w:after="120" w:line="271" w:lineRule="auto"/>
        <w:rPr>
          <w:rFonts w:ascii="Arial" w:hAnsi="Arial" w:cs="Arial"/>
        </w:rPr>
      </w:pP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42F85678"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371D0">
        <w:rPr>
          <w:rFonts w:ascii="Arial" w:hAnsi="Arial" w:cs="Arial"/>
        </w:rPr>
        <w:t>.</w:t>
      </w:r>
    </w:p>
    <w:p w14:paraId="36B918D6" w14:textId="77777777" w:rsidR="006371D0" w:rsidRDefault="006371D0" w:rsidP="006371D0">
      <w:pPr>
        <w:spacing w:line="276" w:lineRule="auto"/>
        <w:rPr>
          <w:rFonts w:ascii="Arial" w:hAnsi="Arial" w:cs="Arial"/>
        </w:rPr>
      </w:pPr>
      <w:r>
        <w:rPr>
          <w:rFonts w:ascii="Arial" w:hAnsi="Arial" w:cs="Arial"/>
          <w:b/>
        </w:rPr>
        <w:t xml:space="preserve">Pamiętaj! </w:t>
      </w:r>
      <w:r>
        <w:rPr>
          <w:rFonts w:ascii="Arial" w:hAnsi="Arial" w:cs="Arial"/>
        </w:rPr>
        <w:t>Jeśli w swoim projekcie zidentyfikowałeś wystąpienie pomocy publicznej / pomocy de </w:t>
      </w:r>
      <w:proofErr w:type="spellStart"/>
      <w:r>
        <w:rPr>
          <w:rFonts w:ascii="Arial" w:hAnsi="Arial" w:cs="Arial"/>
        </w:rPr>
        <w:t>minimis</w:t>
      </w:r>
      <w:proofErr w:type="spellEnd"/>
      <w:r>
        <w:rPr>
          <w:rFonts w:ascii="Arial" w:hAnsi="Arial" w:cs="Arial"/>
        </w:rPr>
        <w:t xml:space="preserve">, koszty pośrednie powinny zostać odpowiednio objęte pomocą. Koszty pośrednie naliczone od kosztów bezpośrednich objętych pomocą publiczną / pomocą de </w:t>
      </w:r>
      <w:proofErr w:type="spellStart"/>
      <w:r>
        <w:rPr>
          <w:rFonts w:ascii="Arial" w:hAnsi="Arial" w:cs="Arial"/>
        </w:rPr>
        <w:t>minimis</w:t>
      </w:r>
      <w:proofErr w:type="spellEnd"/>
      <w:r>
        <w:rPr>
          <w:rFonts w:ascii="Arial" w:hAnsi="Arial" w:cs="Arial"/>
        </w:rPr>
        <w:t xml:space="preserve"> możliwe są do rozliczenia wyłącznie jako pomoc de </w:t>
      </w:r>
      <w:proofErr w:type="spellStart"/>
      <w:r>
        <w:rPr>
          <w:rFonts w:ascii="Arial" w:hAnsi="Arial" w:cs="Arial"/>
        </w:rPr>
        <w:t>minimis</w:t>
      </w:r>
      <w:proofErr w:type="spellEnd"/>
      <w:r>
        <w:rPr>
          <w:rFonts w:ascii="Arial" w:hAnsi="Arial" w:cs="Arial"/>
        </w:rPr>
        <w:t xml:space="preserve">. W przypadku, gdy projekt jest tylko częściowo objęty pomocą publiczną /de </w:t>
      </w:r>
      <w:proofErr w:type="spellStart"/>
      <w:r>
        <w:rPr>
          <w:rFonts w:ascii="Arial" w:hAnsi="Arial" w:cs="Arial"/>
        </w:rPr>
        <w:t>minimis</w:t>
      </w:r>
      <w:proofErr w:type="spellEnd"/>
      <w:r>
        <w:rPr>
          <w:rFonts w:ascii="Arial" w:hAnsi="Arial" w:cs="Arial"/>
        </w:rPr>
        <w:t xml:space="preserve"> tj. tylko niektóre wydatki bezpośrednie stanowią pomoc publiczną/de </w:t>
      </w:r>
      <w:proofErr w:type="spellStart"/>
      <w:r>
        <w:rPr>
          <w:rFonts w:ascii="Arial" w:hAnsi="Arial" w:cs="Arial"/>
        </w:rPr>
        <w:t>minimis</w:t>
      </w:r>
      <w:proofErr w:type="spellEnd"/>
      <w:r>
        <w:rPr>
          <w:rFonts w:ascii="Arial" w:hAnsi="Arial" w:cs="Arial"/>
        </w:rPr>
        <w:t xml:space="preserve">, to informacje o tym że odpowiadająca im część kosztów pośrednich również będzie stanowiła pomoc powinieneś zawrzeć właśnie w tym polu opisowym. </w:t>
      </w:r>
    </w:p>
    <w:p w14:paraId="75FAA84C" w14:textId="77777777" w:rsidR="006371D0" w:rsidRDefault="006371D0" w:rsidP="006371D0">
      <w:pPr>
        <w:spacing w:before="120" w:after="120" w:line="268" w:lineRule="auto"/>
        <w:rPr>
          <w:rFonts w:ascii="Arial" w:hAnsi="Arial" w:cs="Arial"/>
        </w:rPr>
      </w:pPr>
      <w:r>
        <w:rPr>
          <w:rFonts w:ascii="Arial" w:hAnsi="Arial" w:cs="Arial"/>
          <w:b/>
        </w:rPr>
        <w:t>Ważne!</w:t>
      </w:r>
      <w:r>
        <w:rPr>
          <w:rFonts w:ascii="Arial" w:hAnsi="Arial" w:cs="Arial"/>
        </w:rPr>
        <w:t xml:space="preserve"> System SOWA </w:t>
      </w:r>
      <w:r>
        <w:rPr>
          <w:rFonts w:ascii="Arial" w:hAnsi="Arial" w:cs="Arial"/>
          <w:b/>
        </w:rPr>
        <w:t>nie umożliwia</w:t>
      </w:r>
      <w:r>
        <w:rPr>
          <w:rFonts w:ascii="Arial" w:hAnsi="Arial" w:cs="Arial"/>
        </w:rPr>
        <w:t xml:space="preserve"> wyodrębnienia w ramach zadania </w:t>
      </w:r>
      <w:r>
        <w:rPr>
          <w:rFonts w:ascii="Arial" w:hAnsi="Arial" w:cs="Arial"/>
          <w:b/>
          <w:i/>
        </w:rPr>
        <w:t>Koszty pośrednie</w:t>
      </w:r>
      <w:r>
        <w:rPr>
          <w:rFonts w:ascii="Arial" w:hAnsi="Arial" w:cs="Arial"/>
        </w:rPr>
        <w:t xml:space="preserve"> oddzielnej pozycji budżetowej dla wydatków objętych pomocą de </w:t>
      </w:r>
      <w:proofErr w:type="spellStart"/>
      <w:r>
        <w:rPr>
          <w:rFonts w:ascii="Arial" w:hAnsi="Arial" w:cs="Arial"/>
        </w:rPr>
        <w:t>minimis</w:t>
      </w:r>
      <w:proofErr w:type="spellEnd"/>
      <w:r>
        <w:rPr>
          <w:rFonts w:ascii="Arial" w:hAnsi="Arial" w:cs="Arial"/>
        </w:rPr>
        <w:t xml:space="preserve">. Do limitu pomocy publicznej/de </w:t>
      </w:r>
      <w:proofErr w:type="spellStart"/>
      <w:r>
        <w:rPr>
          <w:rFonts w:ascii="Arial" w:hAnsi="Arial" w:cs="Arial"/>
        </w:rPr>
        <w:t>minimis</w:t>
      </w:r>
      <w:proofErr w:type="spellEnd"/>
      <w:r>
        <w:rPr>
          <w:rFonts w:ascii="Arial" w:hAnsi="Arial" w:cs="Arial"/>
        </w:rPr>
        <w:t xml:space="preserve"> wliczane są koszty bezpośrednie oznaczone przez Ciebie jako pomoc publiczna/de </w:t>
      </w:r>
      <w:proofErr w:type="spellStart"/>
      <w:r>
        <w:rPr>
          <w:rFonts w:ascii="Arial" w:hAnsi="Arial" w:cs="Arial"/>
        </w:rPr>
        <w:t>minimis</w:t>
      </w:r>
      <w:proofErr w:type="spellEnd"/>
      <w:r>
        <w:rPr>
          <w:rFonts w:ascii="Arial" w:hAnsi="Arial" w:cs="Arial"/>
        </w:rPr>
        <w:t xml:space="preserve"> oraz naliczone od tych wydatków koszty pośrednie.</w:t>
      </w:r>
    </w:p>
    <w:p w14:paraId="2C1774A8" w14:textId="77777777" w:rsidR="006371D0" w:rsidRDefault="006371D0" w:rsidP="006371D0">
      <w:pPr>
        <w:spacing w:before="120" w:after="120" w:line="268" w:lineRule="auto"/>
        <w:rPr>
          <w:rFonts w:ascii="Arial" w:hAnsi="Arial" w:cs="Arial"/>
        </w:rPr>
      </w:pPr>
      <w:r>
        <w:rPr>
          <w:rFonts w:ascii="Arial" w:hAnsi="Arial" w:cs="Arial"/>
        </w:rPr>
        <w:t>W tym polu wpisz w jaki sposób dokonałeś wyliczenia całkowitej wartości przysługującej pomocy.</w:t>
      </w:r>
    </w:p>
    <w:p w14:paraId="1AE30D0D" w14:textId="77777777" w:rsidR="006371D0" w:rsidRDefault="006371D0" w:rsidP="006371D0">
      <w:pPr>
        <w:spacing w:before="120" w:after="120" w:line="268" w:lineRule="auto"/>
        <w:rPr>
          <w:rFonts w:ascii="Arial" w:hAnsi="Arial" w:cs="Arial"/>
          <w:b/>
        </w:rPr>
      </w:pPr>
      <w:r>
        <w:rPr>
          <w:rFonts w:ascii="Arial" w:hAnsi="Arial" w:cs="Arial"/>
          <w:b/>
        </w:rPr>
        <w:lastRenderedPageBreak/>
        <w:t xml:space="preserve">Przykład sposobu wyliczania limitu pomocy publicznej/de </w:t>
      </w:r>
      <w:proofErr w:type="spellStart"/>
      <w:r>
        <w:rPr>
          <w:rFonts w:ascii="Arial" w:hAnsi="Arial" w:cs="Arial"/>
          <w:b/>
        </w:rPr>
        <w:t>minimis</w:t>
      </w:r>
      <w:proofErr w:type="spellEnd"/>
      <w:r>
        <w:rPr>
          <w:rFonts w:ascii="Arial" w:hAnsi="Arial" w:cs="Arial"/>
          <w:b/>
        </w:rPr>
        <w:t xml:space="preserve"> w projekcie:</w:t>
      </w:r>
    </w:p>
    <w:p w14:paraId="13787229" w14:textId="77777777" w:rsidR="006371D0" w:rsidRDefault="006371D0" w:rsidP="006371D0">
      <w:pPr>
        <w:spacing w:line="264" w:lineRule="auto"/>
        <w:rPr>
          <w:rFonts w:ascii="Arial" w:hAnsi="Arial" w:cs="Arial"/>
        </w:rPr>
      </w:pPr>
      <w:r>
        <w:rPr>
          <w:rFonts w:ascii="Arial" w:hAnsi="Arial" w:cs="Arial"/>
        </w:rPr>
        <w:t>wartość wydatków kwalifikowalnych projektu:  625.000,00 zł (500.000,00 zł kosztów  bezpośrednich + 25% kosztów bezpośrednich tj. 125.000,00 zł)</w:t>
      </w:r>
    </w:p>
    <w:p w14:paraId="0EC0387C" w14:textId="77777777" w:rsidR="006371D0" w:rsidRDefault="006371D0" w:rsidP="006371D0">
      <w:pPr>
        <w:spacing w:line="264" w:lineRule="auto"/>
        <w:rPr>
          <w:rFonts w:ascii="Arial" w:hAnsi="Arial" w:cs="Arial"/>
        </w:rPr>
      </w:pPr>
      <w:r>
        <w:rPr>
          <w:rFonts w:ascii="Arial" w:hAnsi="Arial" w:cs="Arial"/>
        </w:rPr>
        <w:t>limit kosztów pośrednich: 25%</w:t>
      </w:r>
    </w:p>
    <w:p w14:paraId="7F439940" w14:textId="77777777" w:rsidR="006371D0" w:rsidRDefault="006371D0" w:rsidP="006371D0">
      <w:pPr>
        <w:spacing w:line="264" w:lineRule="auto"/>
        <w:rPr>
          <w:rFonts w:ascii="Arial" w:hAnsi="Arial" w:cs="Arial"/>
          <w:b/>
          <w:bCs/>
        </w:rPr>
      </w:pPr>
      <w:r>
        <w:rPr>
          <w:rFonts w:ascii="Arial" w:hAnsi="Arial" w:cs="Arial"/>
        </w:rPr>
        <w:t xml:space="preserve">koszty bezpośrednie oznaczone jako pomoc publiczna/de </w:t>
      </w:r>
      <w:proofErr w:type="spellStart"/>
      <w:r>
        <w:rPr>
          <w:rFonts w:ascii="Arial" w:hAnsi="Arial" w:cs="Arial"/>
        </w:rPr>
        <w:t>minimis</w:t>
      </w:r>
      <w:proofErr w:type="spellEnd"/>
      <w:r>
        <w:rPr>
          <w:rFonts w:ascii="Arial" w:hAnsi="Arial" w:cs="Arial"/>
        </w:rPr>
        <w:t xml:space="preserve">: </w:t>
      </w:r>
      <w:r>
        <w:rPr>
          <w:rFonts w:ascii="Arial" w:hAnsi="Arial" w:cs="Arial"/>
          <w:b/>
          <w:bCs/>
          <w:color w:val="FF0000"/>
        </w:rPr>
        <w:t xml:space="preserve">30.000,00 zł </w:t>
      </w:r>
    </w:p>
    <w:p w14:paraId="5F5B32E5" w14:textId="77777777" w:rsidR="006371D0" w:rsidRDefault="006371D0" w:rsidP="006371D0">
      <w:pPr>
        <w:spacing w:line="264" w:lineRule="auto"/>
        <w:rPr>
          <w:rFonts w:ascii="Arial" w:hAnsi="Arial" w:cs="Arial"/>
          <w:color w:val="FF0000"/>
        </w:rPr>
      </w:pPr>
      <w:r>
        <w:rPr>
          <w:rFonts w:ascii="Arial" w:hAnsi="Arial" w:cs="Arial"/>
        </w:rPr>
        <w:t xml:space="preserve">koszty pośrednie naliczone od kosztów bezpośrednich oznaczonych jako pomoc publiczna/de </w:t>
      </w:r>
      <w:proofErr w:type="spellStart"/>
      <w:r>
        <w:rPr>
          <w:rFonts w:ascii="Arial" w:hAnsi="Arial" w:cs="Arial"/>
        </w:rPr>
        <w:t>minimis</w:t>
      </w:r>
      <w:proofErr w:type="spellEnd"/>
      <w:r>
        <w:rPr>
          <w:rFonts w:ascii="Arial" w:hAnsi="Arial" w:cs="Arial"/>
        </w:rPr>
        <w:t xml:space="preserve">: 30.000,00 zł *25%= </w:t>
      </w:r>
      <w:r>
        <w:rPr>
          <w:rFonts w:ascii="Arial" w:hAnsi="Arial" w:cs="Arial"/>
          <w:b/>
          <w:color w:val="FF0000"/>
        </w:rPr>
        <w:t>7</w:t>
      </w:r>
      <w:r>
        <w:rPr>
          <w:rFonts w:ascii="Arial" w:hAnsi="Arial" w:cs="Arial"/>
          <w:b/>
          <w:bCs/>
          <w:color w:val="FF0000"/>
        </w:rPr>
        <w:t>.500,00 zł</w:t>
      </w:r>
    </w:p>
    <w:p w14:paraId="43B4693A" w14:textId="51338E7B" w:rsidR="006371D0" w:rsidRDefault="006371D0" w:rsidP="00E06270">
      <w:pPr>
        <w:spacing w:line="276" w:lineRule="auto"/>
        <w:rPr>
          <w:rFonts w:ascii="Arial" w:hAnsi="Arial" w:cs="Arial"/>
        </w:rPr>
      </w:pPr>
      <w:r>
        <w:rPr>
          <w:rFonts w:ascii="Arial" w:hAnsi="Arial" w:cs="Arial"/>
          <w:b/>
          <w:bCs/>
        </w:rPr>
        <w:t xml:space="preserve">koszty wliczane do limitu pomocy publicznej/de </w:t>
      </w:r>
      <w:proofErr w:type="spellStart"/>
      <w:r>
        <w:rPr>
          <w:rFonts w:ascii="Arial" w:hAnsi="Arial" w:cs="Arial"/>
          <w:b/>
          <w:bCs/>
        </w:rPr>
        <w:t>minimis</w:t>
      </w:r>
      <w:proofErr w:type="spellEnd"/>
      <w:r>
        <w:rPr>
          <w:rFonts w:ascii="Arial" w:hAnsi="Arial" w:cs="Arial"/>
        </w:rPr>
        <w:t>: 30.000,00 zł + 7.500,00 zł =</w:t>
      </w:r>
      <w:r>
        <w:rPr>
          <w:rFonts w:ascii="Arial" w:hAnsi="Arial" w:cs="Arial"/>
          <w:b/>
          <w:bCs/>
        </w:rPr>
        <w:t xml:space="preserve"> </w:t>
      </w:r>
      <w:r>
        <w:rPr>
          <w:rFonts w:ascii="Arial" w:hAnsi="Arial" w:cs="Arial"/>
          <w:b/>
          <w:bCs/>
          <w:color w:val="FF0000"/>
        </w:rPr>
        <w:t>37.500,00 zł.</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6E7F2E">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515A9EAC" w:rsidR="00495F01"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r w:rsidR="00CA2EDB">
        <w:rPr>
          <w:rFonts w:ascii="Arial" w:hAnsi="Arial" w:cs="Arial"/>
        </w:rPr>
        <w:t>.</w:t>
      </w:r>
    </w:p>
    <w:p w14:paraId="1C85FF35" w14:textId="4F448D26" w:rsidR="00CA2EDB" w:rsidRPr="00B808CF" w:rsidRDefault="00CA2EDB" w:rsidP="00E06270">
      <w:pPr>
        <w:spacing w:before="120" w:after="120" w:line="271" w:lineRule="auto"/>
        <w:rPr>
          <w:rFonts w:ascii="Arial" w:hAnsi="Arial" w:cs="Arial"/>
        </w:rPr>
      </w:pPr>
      <w:r w:rsidRPr="00755FB3">
        <w:rPr>
          <w:rFonts w:ascii="Arial" w:hAnsi="Arial" w:cs="Arial"/>
          <w:b/>
          <w:color w:val="FF0000"/>
        </w:rPr>
        <w:t>WAŻNE! ilekroć mowa w Instrukcji o dofinansowaniu – należy przez to rozumieć: środki EFS+ lub środki EFS+ i BP</w:t>
      </w:r>
    </w:p>
    <w:p w14:paraId="05EE1A1C" w14:textId="77777777"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1B1D23B" w:rsidR="005679A4" w:rsidRPr="00B808CF" w:rsidRDefault="005679A4" w:rsidP="00E06270">
      <w:pPr>
        <w:spacing w:before="120" w:after="120" w:line="271" w:lineRule="auto"/>
        <w:rPr>
          <w:rFonts w:ascii="Arial" w:hAnsi="Arial" w:cs="Arial"/>
          <w:b/>
        </w:rPr>
      </w:pPr>
      <w:r w:rsidRPr="00B808CF">
        <w:rPr>
          <w:rFonts w:ascii="Arial" w:hAnsi="Arial" w:cs="Arial"/>
          <w:b/>
        </w:rPr>
        <w:t xml:space="preserve">Do wyboru masz </w:t>
      </w:r>
      <w:r w:rsidR="00241764">
        <w:rPr>
          <w:rFonts w:ascii="Arial" w:hAnsi="Arial" w:cs="Arial"/>
          <w:b/>
        </w:rPr>
        <w:t xml:space="preserve">jedną </w:t>
      </w:r>
      <w:r w:rsidRPr="00B808CF">
        <w:rPr>
          <w:rFonts w:ascii="Arial" w:hAnsi="Arial" w:cs="Arial"/>
          <w:b/>
        </w:rPr>
        <w:t>opcj</w:t>
      </w:r>
      <w:r w:rsidR="00241764">
        <w:rPr>
          <w:rFonts w:ascii="Arial" w:hAnsi="Arial" w:cs="Arial"/>
          <w:b/>
        </w:rPr>
        <w:t>ę</w:t>
      </w:r>
      <w:r w:rsidRPr="00B808CF">
        <w:rPr>
          <w:rFonts w:ascii="Arial" w:hAnsi="Arial" w:cs="Arial"/>
          <w:b/>
        </w:rPr>
        <w:t>:</w:t>
      </w:r>
    </w:p>
    <w:p w14:paraId="26A83B56" w14:textId="375C7E1B"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E30E22">
        <w:rPr>
          <w:rFonts w:ascii="Arial" w:hAnsi="Arial" w:cs="Arial"/>
        </w:rPr>
        <w:t>.</w:t>
      </w:r>
    </w:p>
    <w:p w14:paraId="1EF92378" w14:textId="77777777"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0BE06BFE" w14:textId="015B92BF" w:rsidR="00241764"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B67A8C" w:rsidRPr="00B67A8C">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lastRenderedPageBreak/>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69D33D65" w14:textId="77777777" w:rsidR="00CA2EDB" w:rsidRDefault="00CA2EDB" w:rsidP="00CA2EDB">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należy wpisać wartość w PLN – dofinansowanie stanowi maksymaln</w:t>
      </w:r>
      <w:r>
        <w:rPr>
          <w:rFonts w:ascii="Arial" w:hAnsi="Arial" w:cs="Arial"/>
        </w:rPr>
        <w:t>ą</w:t>
      </w:r>
      <w:r w:rsidRPr="00B808CF">
        <w:rPr>
          <w:rFonts w:ascii="Arial" w:hAnsi="Arial" w:cs="Arial"/>
        </w:rPr>
        <w:t xml:space="preserve"> wartość środków jakie można otrzymać</w:t>
      </w:r>
      <w:r>
        <w:rPr>
          <w:rFonts w:ascii="Arial" w:hAnsi="Arial" w:cs="Arial"/>
        </w:rPr>
        <w:t>.</w:t>
      </w:r>
    </w:p>
    <w:p w14:paraId="67E72B4C" w14:textId="77777777" w:rsidR="00CA2EDB" w:rsidRPr="00755FB3" w:rsidRDefault="00CA2EDB" w:rsidP="00CA2EDB">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64AC463C" w14:textId="165C1E7D" w:rsidR="00CA2EDB" w:rsidRPr="00B808CF" w:rsidRDefault="00CA2EDB" w:rsidP="00CA2EDB">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12812A4E"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1A3F3C1E" w:rsidR="005679A4"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proofErr w:type="spellStart"/>
      <w:r w:rsidRPr="006543C8">
        <w:rPr>
          <w:rFonts w:ascii="Arial" w:hAnsi="Arial" w:cs="Arial"/>
        </w:rPr>
        <w:t>minimis</w:t>
      </w:r>
      <w:proofErr w:type="spellEnd"/>
    </w:p>
    <w:p w14:paraId="1282FAF6" w14:textId="06F2177B" w:rsidR="008F5FEE" w:rsidRPr="006543C8" w:rsidRDefault="008F5FEE"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4F82EA94" w14:textId="0040BD58" w:rsidR="008F3678"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175E9C82" w14:textId="4EAC85A0" w:rsidR="005679A4" w:rsidRPr="0035139D" w:rsidRDefault="008F3678">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23A6E3FF" w14:textId="77777777" w:rsidR="00E71FD7" w:rsidRPr="00ED7BD3" w:rsidRDefault="001C4166" w:rsidP="00E71FD7">
      <w:pPr>
        <w:pStyle w:val="Akapitzlist"/>
        <w:numPr>
          <w:ilvl w:val="0"/>
          <w:numId w:val="4"/>
        </w:numPr>
        <w:spacing w:before="120" w:after="120" w:line="271" w:lineRule="auto"/>
        <w:contextualSpacing w:val="0"/>
        <w:rPr>
          <w:rFonts w:ascii="Arial" w:hAnsi="Arial" w:cs="Arial"/>
          <w:b/>
        </w:rPr>
      </w:pPr>
      <w:r w:rsidRPr="00ED7BD3">
        <w:rPr>
          <w:rFonts w:ascii="Arial" w:hAnsi="Arial" w:cs="Arial"/>
          <w:b/>
        </w:rPr>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52147F23" w14:textId="77777777" w:rsidR="00707563" w:rsidRPr="00BF1059" w:rsidRDefault="00707563" w:rsidP="00BF1059">
      <w:pPr>
        <w:spacing w:before="120" w:after="120" w:line="271" w:lineRule="auto"/>
        <w:rPr>
          <w:rFonts w:ascii="Arial" w:hAnsi="Arial" w:cs="Arial"/>
        </w:rPr>
      </w:pPr>
      <w:r w:rsidRPr="00BF1059">
        <w:rPr>
          <w:rFonts w:ascii="Arial" w:hAnsi="Arial" w:cs="Arial"/>
          <w:b/>
        </w:rPr>
        <w:t>Ważne!</w:t>
      </w:r>
      <w:r w:rsidRPr="00BF1059">
        <w:rPr>
          <w:rFonts w:ascii="Arial" w:hAnsi="Arial" w:cs="Arial"/>
        </w:rPr>
        <w:t xml:space="preserve"> Zgodnie ze zaktualizowanym podejściem co do sposobu wyliczania limitu cross-</w:t>
      </w:r>
      <w:proofErr w:type="spellStart"/>
      <w:r w:rsidRPr="00BF1059">
        <w:rPr>
          <w:rFonts w:ascii="Arial" w:hAnsi="Arial" w:cs="Arial"/>
        </w:rPr>
        <w:t>financingu</w:t>
      </w:r>
      <w:proofErr w:type="spellEnd"/>
      <w:r w:rsidRPr="00BF1059">
        <w:rPr>
          <w:rFonts w:ascii="Arial" w:hAnsi="Arial" w:cs="Arial"/>
        </w:rPr>
        <w:t xml:space="preserve"> w projekcie, do limitu cross-</w:t>
      </w:r>
      <w:proofErr w:type="spellStart"/>
      <w:r w:rsidRPr="00BF1059">
        <w:rPr>
          <w:rFonts w:ascii="Arial" w:hAnsi="Arial" w:cs="Arial"/>
        </w:rPr>
        <w:t>financingu</w:t>
      </w:r>
      <w:proofErr w:type="spellEnd"/>
      <w:r w:rsidRPr="00BF1059">
        <w:rPr>
          <w:rFonts w:ascii="Arial" w:hAnsi="Arial" w:cs="Arial"/>
        </w:rPr>
        <w:t xml:space="preserve"> wliczane są koszty bezpośrednie oznaczone przez Ciebie jako cross-</w:t>
      </w:r>
      <w:proofErr w:type="spellStart"/>
      <w:r w:rsidRPr="00BF1059">
        <w:rPr>
          <w:rFonts w:ascii="Arial" w:hAnsi="Arial" w:cs="Arial"/>
        </w:rPr>
        <w:t>financing</w:t>
      </w:r>
      <w:proofErr w:type="spellEnd"/>
      <w:r w:rsidRPr="00BF1059">
        <w:rPr>
          <w:rFonts w:ascii="Arial" w:hAnsi="Arial" w:cs="Arial"/>
        </w:rPr>
        <w:t xml:space="preserve"> oraz naliczone od tych kosztów koszty pośrednie.</w:t>
      </w:r>
    </w:p>
    <w:p w14:paraId="775E3C9A" w14:textId="77777777" w:rsidR="00707563" w:rsidRPr="00BF1059" w:rsidRDefault="00707563" w:rsidP="00BF1059">
      <w:pPr>
        <w:spacing w:before="120" w:after="120" w:line="271" w:lineRule="auto"/>
        <w:rPr>
          <w:rFonts w:ascii="Arial" w:hAnsi="Arial" w:cs="Arial"/>
          <w:b/>
        </w:rPr>
      </w:pPr>
      <w:r w:rsidRPr="00BF1059">
        <w:rPr>
          <w:rFonts w:ascii="Arial" w:hAnsi="Arial" w:cs="Arial"/>
          <w:b/>
        </w:rPr>
        <w:t>Przykład aktualnego sposobu wyliczania limitu cross-</w:t>
      </w:r>
      <w:proofErr w:type="spellStart"/>
      <w:r w:rsidRPr="00BF1059">
        <w:rPr>
          <w:rFonts w:ascii="Arial" w:hAnsi="Arial" w:cs="Arial"/>
          <w:b/>
        </w:rPr>
        <w:t>financingu</w:t>
      </w:r>
      <w:proofErr w:type="spellEnd"/>
      <w:r w:rsidRPr="00BF1059">
        <w:rPr>
          <w:rFonts w:ascii="Arial" w:hAnsi="Arial" w:cs="Arial"/>
          <w:b/>
        </w:rPr>
        <w:t xml:space="preserve"> w projekcie:</w:t>
      </w:r>
    </w:p>
    <w:p w14:paraId="7547C672" w14:textId="77777777" w:rsidR="00707563" w:rsidRPr="00BF1059" w:rsidRDefault="00707563" w:rsidP="00BF1059">
      <w:pPr>
        <w:spacing w:line="264" w:lineRule="auto"/>
        <w:rPr>
          <w:rFonts w:ascii="Arial" w:hAnsi="Arial" w:cs="Arial"/>
        </w:rPr>
      </w:pPr>
      <w:r w:rsidRPr="00BF1059">
        <w:rPr>
          <w:rFonts w:ascii="Arial" w:hAnsi="Arial" w:cs="Arial"/>
        </w:rPr>
        <w:t>wartość wydatków kwalifikowalnych projektu:  625.000,00 zł (500.000,00 zł kosztów  bezpośrednich + 25% kosztów bezpośrednich tj. 125.000,00 zł)</w:t>
      </w:r>
    </w:p>
    <w:p w14:paraId="5D94EFD5" w14:textId="77777777" w:rsidR="00707563" w:rsidRPr="00BF1059" w:rsidRDefault="00707563" w:rsidP="00BF1059">
      <w:pPr>
        <w:spacing w:line="264" w:lineRule="auto"/>
        <w:rPr>
          <w:rFonts w:ascii="Arial" w:hAnsi="Arial" w:cs="Arial"/>
        </w:rPr>
      </w:pPr>
      <w:r w:rsidRPr="00BF1059">
        <w:rPr>
          <w:rFonts w:ascii="Arial" w:hAnsi="Arial" w:cs="Arial"/>
        </w:rPr>
        <w:t>limit kosztów pośrednich: 25%</w:t>
      </w:r>
    </w:p>
    <w:p w14:paraId="35C1B84A" w14:textId="77777777" w:rsidR="00707563" w:rsidRPr="00BF1059" w:rsidRDefault="00707563" w:rsidP="00BF1059">
      <w:pPr>
        <w:spacing w:line="264" w:lineRule="auto"/>
        <w:rPr>
          <w:rFonts w:ascii="Arial" w:hAnsi="Arial" w:cs="Arial"/>
          <w:b/>
          <w:bCs/>
        </w:rPr>
      </w:pPr>
      <w:r w:rsidRPr="00BF1059">
        <w:rPr>
          <w:rFonts w:ascii="Arial" w:hAnsi="Arial" w:cs="Arial"/>
        </w:rPr>
        <w:t>koszty bezpośrednie oznaczone jako cross-</w:t>
      </w:r>
      <w:proofErr w:type="spellStart"/>
      <w:r w:rsidRPr="00BF1059">
        <w:rPr>
          <w:rFonts w:ascii="Arial" w:hAnsi="Arial" w:cs="Arial"/>
        </w:rPr>
        <w:t>financing</w:t>
      </w:r>
      <w:proofErr w:type="spellEnd"/>
      <w:r w:rsidRPr="00BF1059">
        <w:rPr>
          <w:rFonts w:ascii="Arial" w:hAnsi="Arial" w:cs="Arial"/>
        </w:rPr>
        <w:t xml:space="preserve">: </w:t>
      </w:r>
      <w:r w:rsidRPr="00BF1059">
        <w:rPr>
          <w:rFonts w:ascii="Arial" w:hAnsi="Arial" w:cs="Arial"/>
          <w:b/>
          <w:bCs/>
          <w:color w:val="FF0000"/>
        </w:rPr>
        <w:t xml:space="preserve">40.000,00 zł </w:t>
      </w:r>
    </w:p>
    <w:p w14:paraId="63C7B6AA" w14:textId="77777777" w:rsidR="00707563" w:rsidRPr="00BF1059" w:rsidRDefault="00707563" w:rsidP="00BF1059">
      <w:pPr>
        <w:spacing w:line="264" w:lineRule="auto"/>
        <w:rPr>
          <w:rFonts w:ascii="Arial" w:hAnsi="Arial" w:cs="Arial"/>
          <w:color w:val="FF0000"/>
        </w:rPr>
      </w:pPr>
      <w:r w:rsidRPr="00BF1059">
        <w:rPr>
          <w:rFonts w:ascii="Arial" w:hAnsi="Arial" w:cs="Arial"/>
        </w:rPr>
        <w:t>koszty pośrednie naliczone od kosztów bezpośrednich oznaczonych jako cross-</w:t>
      </w:r>
      <w:proofErr w:type="spellStart"/>
      <w:r w:rsidRPr="00BF1059">
        <w:rPr>
          <w:rFonts w:ascii="Arial" w:hAnsi="Arial" w:cs="Arial"/>
        </w:rPr>
        <w:t>financing</w:t>
      </w:r>
      <w:proofErr w:type="spellEnd"/>
      <w:r w:rsidRPr="00BF1059">
        <w:rPr>
          <w:rFonts w:ascii="Arial" w:hAnsi="Arial" w:cs="Arial"/>
        </w:rPr>
        <w:t xml:space="preserve">: 40.000,00 zł *25%= </w:t>
      </w:r>
      <w:r w:rsidRPr="00BF1059">
        <w:rPr>
          <w:rFonts w:ascii="Arial" w:hAnsi="Arial" w:cs="Arial"/>
          <w:b/>
          <w:bCs/>
          <w:color w:val="FF0000"/>
        </w:rPr>
        <w:t>10.000,00 zł</w:t>
      </w:r>
    </w:p>
    <w:p w14:paraId="7FB7720B" w14:textId="77777777" w:rsidR="00707563" w:rsidRPr="00BF1059" w:rsidRDefault="00707563" w:rsidP="00BF1059">
      <w:pPr>
        <w:spacing w:line="264" w:lineRule="auto"/>
        <w:rPr>
          <w:rFonts w:ascii="Arial" w:hAnsi="Arial" w:cs="Arial"/>
          <w:b/>
          <w:bCs/>
        </w:rPr>
      </w:pPr>
      <w:r w:rsidRPr="00BF1059">
        <w:rPr>
          <w:rFonts w:ascii="Arial" w:hAnsi="Arial" w:cs="Arial"/>
          <w:b/>
          <w:bCs/>
        </w:rPr>
        <w:lastRenderedPageBreak/>
        <w:t>koszty wliczane do limitu cross-</w:t>
      </w:r>
      <w:proofErr w:type="spellStart"/>
      <w:r w:rsidRPr="00BF1059">
        <w:rPr>
          <w:rFonts w:ascii="Arial" w:hAnsi="Arial" w:cs="Arial"/>
          <w:b/>
          <w:bCs/>
        </w:rPr>
        <w:t>finanancingu</w:t>
      </w:r>
      <w:proofErr w:type="spellEnd"/>
      <w:r w:rsidRPr="00BF1059">
        <w:rPr>
          <w:rFonts w:ascii="Arial" w:hAnsi="Arial" w:cs="Arial"/>
        </w:rPr>
        <w:t>: 40.000,00 zł + 10.000,00 zł+=</w:t>
      </w:r>
      <w:r w:rsidRPr="00BF1059">
        <w:rPr>
          <w:rFonts w:ascii="Arial" w:hAnsi="Arial" w:cs="Arial"/>
          <w:b/>
          <w:bCs/>
        </w:rPr>
        <w:t xml:space="preserve"> </w:t>
      </w:r>
      <w:r w:rsidRPr="00BF1059">
        <w:rPr>
          <w:rFonts w:ascii="Arial" w:hAnsi="Arial" w:cs="Arial"/>
          <w:b/>
          <w:bCs/>
          <w:color w:val="FF0000"/>
        </w:rPr>
        <w:t>50.000,00 zł</w:t>
      </w:r>
    </w:p>
    <w:p w14:paraId="3B9F0B7A" w14:textId="77777777" w:rsidR="00707563" w:rsidRPr="00BF1059" w:rsidRDefault="00707563" w:rsidP="00BF1059">
      <w:pPr>
        <w:spacing w:line="264" w:lineRule="auto"/>
        <w:rPr>
          <w:rFonts w:ascii="Arial" w:hAnsi="Arial" w:cs="Arial"/>
          <w:b/>
          <w:bCs/>
          <w:color w:val="FF0000"/>
        </w:rPr>
      </w:pPr>
      <w:r w:rsidRPr="00BF1059">
        <w:rPr>
          <w:rFonts w:ascii="Arial" w:hAnsi="Arial" w:cs="Arial"/>
          <w:b/>
          <w:bCs/>
        </w:rPr>
        <w:t>% cross-</w:t>
      </w:r>
      <w:proofErr w:type="spellStart"/>
      <w:r w:rsidRPr="00BF1059">
        <w:rPr>
          <w:rFonts w:ascii="Arial" w:hAnsi="Arial" w:cs="Arial"/>
          <w:b/>
          <w:bCs/>
        </w:rPr>
        <w:t>financingu</w:t>
      </w:r>
      <w:proofErr w:type="spellEnd"/>
      <w:r w:rsidRPr="00BF1059">
        <w:rPr>
          <w:rFonts w:ascii="Arial" w:hAnsi="Arial" w:cs="Arial"/>
          <w:b/>
          <w:bCs/>
        </w:rPr>
        <w:t xml:space="preserve"> względem kosztów kwalifikowalnych: </w:t>
      </w:r>
      <w:r w:rsidRPr="00BF1059">
        <w:rPr>
          <w:rFonts w:ascii="Arial" w:hAnsi="Arial" w:cs="Arial"/>
        </w:rPr>
        <w:t>(50.000,000 zł * 100%)/ 625.000,00 zł=</w:t>
      </w:r>
      <w:r w:rsidRPr="00BF1059">
        <w:rPr>
          <w:rFonts w:ascii="Arial" w:hAnsi="Arial" w:cs="Arial"/>
          <w:b/>
          <w:bCs/>
        </w:rPr>
        <w:t xml:space="preserve"> </w:t>
      </w:r>
      <w:r w:rsidRPr="00BF1059">
        <w:rPr>
          <w:rFonts w:ascii="Arial" w:hAnsi="Arial" w:cs="Arial"/>
          <w:b/>
          <w:bCs/>
          <w:color w:val="FF0000"/>
        </w:rPr>
        <w:t>8%</w:t>
      </w:r>
    </w:p>
    <w:p w14:paraId="0F335A27" w14:textId="77777777" w:rsidR="00707563" w:rsidRPr="00D32A00" w:rsidRDefault="00707563" w:rsidP="00ED7BD3">
      <w:pPr>
        <w:pStyle w:val="Akapitzlist"/>
        <w:spacing w:before="120" w:after="120" w:line="271" w:lineRule="auto"/>
        <w:ind w:left="0"/>
        <w:contextualSpacing w:val="0"/>
        <w:rPr>
          <w:rFonts w:ascii="Arial" w:hAnsi="Arial" w:cs="Arial"/>
        </w:rPr>
      </w:pP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46390CDC" w14:textId="19CA690B" w:rsidR="00B67A8C" w:rsidRDefault="00B67A8C" w:rsidP="003E797F">
      <w:pPr>
        <w:spacing w:before="120" w:after="120" w:line="271" w:lineRule="auto"/>
        <w:rPr>
          <w:rStyle w:val="markedcontent"/>
          <w:rFonts w:ascii="Arial" w:hAnsi="Arial" w:cs="Arial"/>
        </w:rPr>
      </w:pPr>
      <w:r w:rsidRPr="00B67A8C">
        <w:rPr>
          <w:rFonts w:ascii="Arial" w:hAnsi="Arial" w:cs="Arial"/>
        </w:rPr>
        <w:t>Należy wybrać właściwą stawkę z dostępnych w systemie stawek ryczałtowych. Następnie system wyliczy wartość ogółem wydatku, pozostaje jedynie uzupełnić wartość dofinansowania.</w:t>
      </w:r>
    </w:p>
    <w:p w14:paraId="76921184" w14:textId="77777777" w:rsidR="00856454" w:rsidRPr="00856454" w:rsidRDefault="00856454" w:rsidP="00856454">
      <w:pPr>
        <w:spacing w:before="120" w:after="120" w:line="271" w:lineRule="auto"/>
        <w:rPr>
          <w:rFonts w:ascii="Arial" w:hAnsi="Arial" w:cs="Arial"/>
        </w:rPr>
      </w:pPr>
      <w:r w:rsidRPr="00856454">
        <w:rPr>
          <w:rFonts w:ascii="Arial" w:hAnsi="Arial" w:cs="Arial"/>
        </w:rPr>
        <w:t>Pamiętaj, jeśli w sekcji Budżet projektu wybrałeś limit cross -</w:t>
      </w:r>
      <w:proofErr w:type="spellStart"/>
      <w:r w:rsidRPr="00856454">
        <w:rPr>
          <w:rFonts w:ascii="Arial" w:hAnsi="Arial" w:cs="Arial"/>
        </w:rPr>
        <w:t>financinu</w:t>
      </w:r>
      <w:proofErr w:type="spellEnd"/>
      <w:r w:rsidRPr="00856454">
        <w:rPr>
          <w:rFonts w:ascii="Arial" w:hAnsi="Arial" w:cs="Arial"/>
        </w:rPr>
        <w:t>, to w zadaniu Koszty pośrednie (jeżeli wystąpią) należy dodać dwie pozycje kosztów pośrednich.</w:t>
      </w:r>
    </w:p>
    <w:p w14:paraId="5CB6E425" w14:textId="77777777" w:rsidR="00856454" w:rsidRPr="00856454" w:rsidRDefault="00856454" w:rsidP="00856454">
      <w:pPr>
        <w:spacing w:before="120" w:after="120" w:line="271" w:lineRule="auto"/>
        <w:rPr>
          <w:rFonts w:ascii="Arial" w:hAnsi="Arial" w:cs="Arial"/>
        </w:rPr>
      </w:pPr>
      <w:r w:rsidRPr="00856454">
        <w:rPr>
          <w:rFonts w:ascii="Arial" w:hAnsi="Arial" w:cs="Arial"/>
        </w:rPr>
        <w:t>Pierwsza pozycja kosztów pośrednich będzie obliczała wartość kosztów pośrednich jako procent od wszystkich pozycji, w których nie wybrałeś limitu cross-</w:t>
      </w:r>
      <w:proofErr w:type="spellStart"/>
      <w:r w:rsidRPr="00856454">
        <w:rPr>
          <w:rFonts w:ascii="Arial" w:hAnsi="Arial" w:cs="Arial"/>
        </w:rPr>
        <w:t>financingu</w:t>
      </w:r>
      <w:proofErr w:type="spellEnd"/>
      <w:r w:rsidRPr="00856454">
        <w:rPr>
          <w:rFonts w:ascii="Arial" w:hAnsi="Arial" w:cs="Arial"/>
        </w:rPr>
        <w:t>.</w:t>
      </w:r>
    </w:p>
    <w:p w14:paraId="6F5B4E8F" w14:textId="77777777" w:rsidR="00856454" w:rsidRPr="00856454" w:rsidRDefault="00856454" w:rsidP="00856454">
      <w:pPr>
        <w:spacing w:before="120" w:after="120" w:line="271" w:lineRule="auto"/>
        <w:rPr>
          <w:rFonts w:ascii="Arial" w:hAnsi="Arial" w:cs="Arial"/>
          <w:iCs/>
        </w:rPr>
      </w:pPr>
      <w:r w:rsidRPr="00856454">
        <w:rPr>
          <w:rFonts w:ascii="Arial" w:hAnsi="Arial" w:cs="Arial"/>
          <w:iCs/>
        </w:rPr>
        <w:t xml:space="preserve">Druga pozycja kosztów pośrednich będzie oznaczona jako limit cross – </w:t>
      </w:r>
      <w:proofErr w:type="spellStart"/>
      <w:r w:rsidRPr="00856454">
        <w:rPr>
          <w:rFonts w:ascii="Arial" w:hAnsi="Arial" w:cs="Arial"/>
          <w:iCs/>
        </w:rPr>
        <w:t>financingu</w:t>
      </w:r>
      <w:proofErr w:type="spellEnd"/>
      <w:r w:rsidRPr="00856454">
        <w:rPr>
          <w:rFonts w:ascii="Arial" w:hAnsi="Arial" w:cs="Arial"/>
          <w:iCs/>
        </w:rPr>
        <w:t xml:space="preserve"> i będzie</w:t>
      </w:r>
    </w:p>
    <w:p w14:paraId="1CE1AC1A" w14:textId="77777777" w:rsidR="00856454" w:rsidRPr="00856454" w:rsidRDefault="00856454" w:rsidP="00856454">
      <w:pPr>
        <w:spacing w:before="120" w:after="120" w:line="271" w:lineRule="auto"/>
        <w:rPr>
          <w:rFonts w:ascii="Arial" w:hAnsi="Arial" w:cs="Arial"/>
          <w:iCs/>
        </w:rPr>
      </w:pPr>
      <w:r w:rsidRPr="00856454">
        <w:rPr>
          <w:rFonts w:ascii="Arial" w:hAnsi="Arial" w:cs="Arial"/>
          <w:iCs/>
        </w:rPr>
        <w:t>liczyła koszty pośrednie wyłącznie od kosztów bezpośrednich, w których wybrano limit cross-</w:t>
      </w:r>
      <w:proofErr w:type="spellStart"/>
      <w:r w:rsidRPr="00856454">
        <w:rPr>
          <w:rFonts w:ascii="Arial" w:hAnsi="Arial" w:cs="Arial"/>
          <w:iCs/>
        </w:rPr>
        <w:t>financingu</w:t>
      </w:r>
      <w:proofErr w:type="spellEnd"/>
      <w:r w:rsidRPr="00856454">
        <w:rPr>
          <w:rFonts w:ascii="Arial" w:hAnsi="Arial" w:cs="Arial"/>
          <w:iCs/>
        </w:rPr>
        <w:t xml:space="preserve">. </w:t>
      </w:r>
    </w:p>
    <w:p w14:paraId="18942782" w14:textId="5100C931" w:rsidR="00856454" w:rsidRPr="00856454" w:rsidRDefault="00856454" w:rsidP="00856454">
      <w:pPr>
        <w:spacing w:before="120" w:after="120" w:line="271" w:lineRule="auto"/>
        <w:rPr>
          <w:rFonts w:ascii="Arial" w:hAnsi="Arial" w:cs="Arial"/>
          <w:iCs/>
        </w:rPr>
      </w:pPr>
      <w:r w:rsidRPr="00856454">
        <w:rPr>
          <w:rFonts w:ascii="Arial" w:hAnsi="Arial" w:cs="Arial"/>
          <w:iCs/>
        </w:rPr>
        <w:lastRenderedPageBreak/>
        <w:t>Druga pozycja kosztów pośrednich (dotycząca cross-</w:t>
      </w:r>
      <w:proofErr w:type="spellStart"/>
      <w:r w:rsidRPr="00856454">
        <w:rPr>
          <w:rFonts w:ascii="Arial" w:hAnsi="Arial" w:cs="Arial"/>
          <w:iCs/>
        </w:rPr>
        <w:t>financingu</w:t>
      </w:r>
      <w:proofErr w:type="spellEnd"/>
      <w:r w:rsidRPr="00856454">
        <w:rPr>
          <w:rFonts w:ascii="Arial" w:hAnsi="Arial" w:cs="Arial"/>
          <w:iCs/>
        </w:rPr>
        <w:t>) będzie posiadała tą samą stawkę ryczałtową  tj. będzie oznaczona  tym samym procentem co pierwsza pozycja</w:t>
      </w:r>
    </w:p>
    <w:p w14:paraId="5ED70C63" w14:textId="217233D5" w:rsidR="00856454" w:rsidRPr="003E797F" w:rsidRDefault="00856454" w:rsidP="003E797F">
      <w:pPr>
        <w:spacing w:before="120" w:after="120" w:line="271" w:lineRule="auto"/>
        <w:rPr>
          <w:rFonts w:ascii="Arial" w:hAnsi="Arial" w:cs="Arial"/>
        </w:rPr>
      </w:pPr>
      <w:r w:rsidRPr="00856454">
        <w:rPr>
          <w:rFonts w:ascii="Arial" w:hAnsi="Arial" w:cs="Arial"/>
          <w:iCs/>
        </w:rPr>
        <w:t>Przykład: Jeżeli stawka ryczałtowa pierwszej pozycji wyniosła 25%, ryczałt dla  drugiej pozycji też wyniesie 25%.</w:t>
      </w:r>
      <w:r w:rsidRPr="00856454">
        <w:rPr>
          <w:rFonts w:ascii="Arial" w:hAnsi="Arial" w:cs="Arial"/>
        </w:rPr>
        <w:t xml:space="preserve"> </w:t>
      </w:r>
    </w:p>
    <w:p w14:paraId="1CBA24A8" w14:textId="02838B26"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3" w:name="_Toc135387482"/>
      <w:r w:rsidRPr="007E0750">
        <w:rPr>
          <w:rFonts w:ascii="Arial" w:hAnsi="Arial" w:cs="Arial"/>
          <w:b/>
          <w:color w:val="auto"/>
        </w:rPr>
        <w:t>Podsumowanie budżetu</w:t>
      </w:r>
      <w:bookmarkEnd w:id="13"/>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135387483"/>
      <w:r w:rsidRPr="007E0750">
        <w:rPr>
          <w:rFonts w:ascii="Arial" w:hAnsi="Arial" w:cs="Arial"/>
          <w:b/>
          <w:color w:val="auto"/>
        </w:rPr>
        <w:t>Źródła finansowania</w:t>
      </w:r>
      <w:bookmarkEnd w:id="14"/>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5ABE01B0"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6D090C65" w14:textId="77777777" w:rsidR="00856454" w:rsidRDefault="00856454" w:rsidP="00856454">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778C8336" w14:textId="77777777"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324FA1F0" w14:textId="77777777" w:rsidR="00955B84" w:rsidRPr="00955B84" w:rsidRDefault="00955B84" w:rsidP="00955B84">
      <w:pPr>
        <w:spacing w:before="120" w:after="120" w:line="271" w:lineRule="auto"/>
        <w:rPr>
          <w:rFonts w:ascii="Arial" w:hAnsi="Arial" w:cs="Arial"/>
          <w:bCs/>
          <w:iCs/>
        </w:rPr>
      </w:pPr>
      <w:r w:rsidRPr="00955B84">
        <w:rPr>
          <w:rFonts w:ascii="Arial" w:hAnsi="Arial" w:cs="Arial"/>
          <w:bCs/>
          <w:iCs/>
        </w:rPr>
        <w:t>Minimalny udział wkładu własnego Wnioskodawcy w finansowaniu wydatków kwalifikowanych projektu został określony we właściwym porozumieniu terytorialnym.</w:t>
      </w:r>
    </w:p>
    <w:p w14:paraId="02388A6E" w14:textId="0DD58B96" w:rsidR="00EA74A6" w:rsidRPr="00955B84" w:rsidRDefault="00955B84" w:rsidP="00955B84">
      <w:pPr>
        <w:spacing w:before="120" w:after="120" w:line="271" w:lineRule="auto"/>
        <w:rPr>
          <w:rFonts w:ascii="Arial" w:hAnsi="Arial" w:cs="Arial"/>
          <w:bCs/>
        </w:rPr>
      </w:pPr>
      <w:r w:rsidRPr="00955B84">
        <w:rPr>
          <w:rFonts w:ascii="Arial" w:hAnsi="Arial" w:cs="Arial"/>
          <w:bCs/>
        </w:rPr>
        <w:t>Maksymalny poziom dofinansowania projektu z budżetu państwa został określony we właściwym porozumieniu terytorialnym.</w:t>
      </w:r>
    </w:p>
    <w:p w14:paraId="2AE09E18" w14:textId="6E643915" w:rsidR="00BA1478" w:rsidRPr="00BA1478" w:rsidRDefault="00BA1478" w:rsidP="00BA1478">
      <w:pPr>
        <w:spacing w:before="120" w:after="120" w:line="271" w:lineRule="auto"/>
        <w:rPr>
          <w:rFonts w:ascii="Arial" w:hAnsi="Arial" w:cs="Arial"/>
          <w:bCs/>
          <w:iCs/>
        </w:rPr>
      </w:pPr>
      <w:r w:rsidRPr="00BA1478">
        <w:rPr>
          <w:rFonts w:ascii="Arial" w:hAnsi="Arial" w:cs="Arial"/>
          <w:bCs/>
          <w:iCs/>
        </w:rPr>
        <w:t xml:space="preserve">Przelicz wartość wkładu własnego wyrażoną w PLN, niezależnie od tego co wskaże SOWA. Jeśli widzisz rozbieżności, skoryguj wartość wkładu własnego w PLN, tak aby spełnione zostało kryterium specyficzne dopuszczalności, które mówi o wartości minimalnej wkładu </w:t>
      </w:r>
      <w:r w:rsidRPr="00BA1478">
        <w:rPr>
          <w:rFonts w:ascii="Arial" w:hAnsi="Arial" w:cs="Arial"/>
          <w:bCs/>
          <w:iCs/>
        </w:rPr>
        <w:lastRenderedPageBreak/>
        <w:t>własnego</w:t>
      </w:r>
      <w:r w:rsidR="00A35DD9" w:rsidRPr="001A4611">
        <w:rPr>
          <w:rFonts w:ascii="Arial" w:hAnsi="Arial" w:cs="Arial"/>
          <w:bCs/>
          <w:iCs/>
        </w:rPr>
        <w:t xml:space="preserve">. </w:t>
      </w:r>
      <w:r w:rsidRPr="00A35DD9">
        <w:rPr>
          <w:rFonts w:ascii="Arial" w:hAnsi="Arial" w:cs="Arial"/>
          <w:bCs/>
          <w:iCs/>
        </w:rPr>
        <w:t>System</w:t>
      </w:r>
      <w:r w:rsidRPr="00BA1478">
        <w:rPr>
          <w:rFonts w:ascii="Arial" w:hAnsi="Arial" w:cs="Arial"/>
          <w:bCs/>
          <w:iCs/>
        </w:rPr>
        <w:t xml:space="preserve"> SOWA przyjmuje liczby dziesiętne, przy czym wymaga uzupełnienia dwóch pól po przecinku. Nie zawsze zaokrąglenia matematyczne są w stanie zagwarantować spełnienie kryterium. To Wnioskodawca odpowiada za zapewnienie właściwego poziomu wkładu własnego.</w:t>
      </w:r>
    </w:p>
    <w:p w14:paraId="061DCAB3" w14:textId="77777777" w:rsidR="00BA1478" w:rsidRPr="00BA1478" w:rsidRDefault="00BA1478" w:rsidP="00BA1478">
      <w:pPr>
        <w:spacing w:before="120" w:after="120" w:line="271" w:lineRule="auto"/>
        <w:rPr>
          <w:rFonts w:ascii="Arial" w:hAnsi="Arial" w:cs="Arial"/>
          <w:bCs/>
          <w:iCs/>
        </w:rPr>
      </w:pPr>
      <w:r w:rsidRPr="00BA1478">
        <w:rPr>
          <w:rFonts w:ascii="Arial" w:hAnsi="Arial" w:cs="Arial"/>
          <w:bCs/>
          <w:iCs/>
        </w:rPr>
        <w:t>Pamiętaj, że wkład własny w niniejszym naborze powinien być zgodny z wysokością określoną w porozumieniu terytorialnym.</w:t>
      </w:r>
    </w:p>
    <w:p w14:paraId="3FF5EF8C" w14:textId="77777777" w:rsidR="00BA1478" w:rsidRPr="00BA1478" w:rsidRDefault="00BA1478" w:rsidP="00BA1478">
      <w:pPr>
        <w:spacing w:before="120" w:after="120" w:line="271" w:lineRule="auto"/>
        <w:rPr>
          <w:rFonts w:ascii="Arial" w:hAnsi="Arial" w:cs="Arial"/>
          <w:b/>
          <w:bCs/>
          <w:iCs/>
        </w:rPr>
      </w:pPr>
      <w:r w:rsidRPr="00BA1478">
        <w:rPr>
          <w:rFonts w:ascii="Arial" w:hAnsi="Arial" w:cs="Arial"/>
          <w:b/>
          <w:bCs/>
          <w:iCs/>
        </w:rPr>
        <w:t>Uwaga!</w:t>
      </w:r>
      <w:r w:rsidRPr="00BA1478">
        <w:rPr>
          <w:rFonts w:ascii="Arial" w:hAnsi="Arial" w:cs="Arial"/>
          <w:bCs/>
          <w:iCs/>
        </w:rPr>
        <w:t xml:space="preserve"> Jeżeli w projekcie przewidujesz wkład własny, wskaż wartość wkładu własnego w rozbiciu na źródła finansowania. W odpowiedniej podkategorii wpisz właściwą kwotę wkładu własnego. System automatycznie dokona podsumowania wkładu własnego. Mając na uwadze, że podsumowana kwota musi być wystarczająca do spełnienia kryterium, to jeśli zachodzi taka potrzeba, aby osiągnąć jej odpowiednią wartość, </w:t>
      </w:r>
      <w:r w:rsidRPr="00BA1478">
        <w:rPr>
          <w:rFonts w:ascii="Arial" w:hAnsi="Arial" w:cs="Arial"/>
          <w:bCs/>
          <w:iCs/>
          <w:u w:val="single"/>
        </w:rPr>
        <w:t>dostosuj wskazywane przez Ciebie kwoty w poszczególnych źródłach</w:t>
      </w:r>
      <w:r w:rsidRPr="00BA1478">
        <w:rPr>
          <w:rFonts w:ascii="Arial" w:hAnsi="Arial" w:cs="Arial"/>
          <w:bCs/>
          <w:iCs/>
        </w:rPr>
        <w:t xml:space="preserve">. </w:t>
      </w:r>
    </w:p>
    <w:p w14:paraId="20F32D4C" w14:textId="15EEC39B" w:rsidR="00EA74A6" w:rsidRPr="00B808CF" w:rsidRDefault="00BA1478" w:rsidP="00EA74A6">
      <w:pPr>
        <w:spacing w:before="120" w:after="120" w:line="271" w:lineRule="auto"/>
        <w:rPr>
          <w:rFonts w:ascii="Arial" w:hAnsi="Arial" w:cs="Arial"/>
        </w:rPr>
      </w:pPr>
      <w:r w:rsidRPr="00BA1478">
        <w:rPr>
          <w:rFonts w:ascii="Arial" w:hAnsi="Arial" w:cs="Arial"/>
          <w:b/>
          <w:bCs/>
          <w:iCs/>
        </w:rPr>
        <w:t xml:space="preserve">Na podstawie zapisów zawartych m.in. w tym polu zostanie dokonana ocena, czy projekt spełnia kryterium dotyczące wkładu własnego (kryterium specyficzne dopuszczalności nr 3). </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392CC960" w:rsidR="006538F2"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0636476A" w14:textId="700E47F2" w:rsidR="001F1B76" w:rsidRPr="0035139D" w:rsidRDefault="001F1B76" w:rsidP="006538F2">
      <w:pPr>
        <w:spacing w:before="120" w:after="120" w:line="271" w:lineRule="auto"/>
        <w:rPr>
          <w:rFonts w:ascii="Arial" w:hAnsi="Arial" w:cs="Arial"/>
          <w:b/>
        </w:rPr>
      </w:pPr>
      <w:r w:rsidRPr="001F1B76">
        <w:rPr>
          <w:rFonts w:ascii="Arial" w:hAnsi="Arial" w:cs="Arial"/>
          <w:b/>
        </w:rPr>
        <w:t>UWAGA! Sprawdź czy wpisana przez Ciebie wartość wkładu własnego jest zgodna z wartością wynikającą z części Podsumowanie budżetu (wiersz „Razem w projekcie” różnicą pomiędzy wartościami z kolumn: „Wydatki ogółem” a „Dofinansowanie”).</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5" w:name="_Toc135387484"/>
      <w:r w:rsidRPr="006E7F2E">
        <w:rPr>
          <w:rFonts w:ascii="Arial" w:hAnsi="Arial" w:cs="Arial"/>
          <w:b/>
          <w:color w:val="auto"/>
        </w:rPr>
        <w:t>Uzasadnienia wydatków</w:t>
      </w:r>
      <w:bookmarkEnd w:id="15"/>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0B7DDE71"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22A5FCA8" w14:textId="77DCFB4A" w:rsidR="00C731E6" w:rsidRP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lastRenderedPageBreak/>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1A24959D" w14:textId="77777777" w:rsidR="00334886" w:rsidRDefault="00C731E6" w:rsidP="0033488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22FF7C5E" w:rsidR="00C731E6" w:rsidRDefault="00334886" w:rsidP="00334886">
      <w:pPr>
        <w:spacing w:before="120" w:after="120" w:line="271" w:lineRule="auto"/>
        <w:ind w:left="426" w:hanging="426"/>
        <w:rPr>
          <w:rFonts w:ascii="Arial" w:hAnsi="Arial" w:cs="Arial"/>
        </w:rPr>
      </w:pPr>
      <w:r w:rsidRPr="00C731E6">
        <w:rPr>
          <w:rFonts w:ascii="Arial" w:hAnsi="Arial" w:cs="Arial"/>
        </w:rPr>
        <w:t>•</w:t>
      </w:r>
      <w:r>
        <w:rPr>
          <w:rFonts w:ascii="Arial" w:hAnsi="Arial" w:cs="Arial"/>
        </w:rPr>
        <w:t xml:space="preserve">      </w:t>
      </w:r>
      <w:r w:rsidR="00C731E6" w:rsidRPr="00C731E6">
        <w:rPr>
          <w:rFonts w:ascii="Arial" w:hAnsi="Arial" w:cs="Arial"/>
        </w:rPr>
        <w:t xml:space="preserve">Sposób wyliczenia wartości wydatków objętych pomocą publiczną (w tym wnoszonego wkładu własnego) oraz pomocą de </w:t>
      </w:r>
      <w:proofErr w:type="spellStart"/>
      <w:r w:rsidR="00C731E6" w:rsidRPr="00C731E6">
        <w:rPr>
          <w:rFonts w:ascii="Arial" w:hAnsi="Arial" w:cs="Arial"/>
        </w:rPr>
        <w:t>minimis</w:t>
      </w:r>
      <w:proofErr w:type="spellEnd"/>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4C29D743"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w:t>
      </w:r>
      <w:proofErr w:type="spellStart"/>
      <w:r w:rsidRPr="001E02BA">
        <w:rPr>
          <w:rFonts w:ascii="Arial" w:hAnsi="Arial" w:cs="Arial"/>
        </w:rPr>
        <w:t>minimis</w:t>
      </w:r>
      <w:proofErr w:type="spellEnd"/>
    </w:p>
    <w:p w14:paraId="202C1ED2" w14:textId="70AF0671" w:rsidR="00E25F71" w:rsidRPr="006543C8" w:rsidRDefault="00E25F71"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429D38A1" w14:textId="6DD935B5" w:rsidR="00C731E6" w:rsidRPr="006543C8" w:rsidRDefault="00D72954" w:rsidP="00E06270">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BBF30DE" w14:textId="18664D9F" w:rsidR="0087322F" w:rsidRPr="001E02BA" w:rsidRDefault="00D72954" w:rsidP="00E06270">
      <w:pPr>
        <w:spacing w:before="120" w:after="120" w:line="271" w:lineRule="auto"/>
        <w:rPr>
          <w:rFonts w:ascii="Arial" w:hAnsi="Arial" w:cs="Arial"/>
        </w:rPr>
      </w:pPr>
      <w:r w:rsidRPr="001E02BA" w:rsidDel="00D72954">
        <w:rPr>
          <w:rFonts w:ascii="Arial" w:hAnsi="Arial" w:cs="Arial"/>
          <w:bCs/>
        </w:rPr>
        <w:t xml:space="preserve"> </w:t>
      </w:r>
      <w:r w:rsidR="00DB7B04" w:rsidRPr="001E02BA">
        <w:rPr>
          <w:rFonts w:ascii="Arial" w:hAnsi="Arial" w:cs="Arial"/>
        </w:rPr>
        <w:t xml:space="preserve">w takim przypadku należy cofnąć się do sekcji limitów i </w:t>
      </w:r>
      <w:r w:rsidR="00B8671E">
        <w:rPr>
          <w:rFonts w:ascii="Arial" w:hAnsi="Arial" w:cs="Arial"/>
        </w:rPr>
        <w:t>od</w:t>
      </w:r>
      <w:r w:rsidR="00DB7B04" w:rsidRPr="001E02BA">
        <w:rPr>
          <w:rFonts w:ascii="Arial" w:hAnsi="Arial" w:cs="Arial"/>
        </w:rPr>
        <w:t xml:space="preserve">znaczyć </w:t>
      </w:r>
      <w:proofErr w:type="spellStart"/>
      <w:r w:rsidR="00DB7B04" w:rsidRPr="001E02BA">
        <w:rPr>
          <w:rFonts w:ascii="Arial" w:hAnsi="Arial" w:cs="Arial"/>
        </w:rPr>
        <w:t>che</w:t>
      </w:r>
      <w:r w:rsidR="00B8671E">
        <w:rPr>
          <w:rFonts w:ascii="Arial" w:hAnsi="Arial" w:cs="Arial"/>
        </w:rPr>
        <w:t>c</w:t>
      </w:r>
      <w:r w:rsidR="00DB7B04" w:rsidRPr="001E02BA">
        <w:rPr>
          <w:rFonts w:ascii="Arial" w:hAnsi="Arial" w:cs="Arial"/>
        </w:rPr>
        <w:t>k-box</w:t>
      </w:r>
      <w:proofErr w:type="spellEnd"/>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lastRenderedPageBreak/>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463E93CD"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35139D">
        <w:rPr>
          <w:rFonts w:ascii="Arial" w:hAnsi="Arial" w:cs="Arial"/>
          <w:color w:val="000000"/>
        </w:rPr>
        <w:t>środki EFS</w:t>
      </w:r>
      <w:r w:rsidR="00D72954" w:rsidRPr="0035139D">
        <w:rPr>
          <w:rFonts w:ascii="Arial" w:hAnsi="Arial" w:cs="Arial"/>
          <w:color w:val="000000"/>
        </w:rPr>
        <w:t xml:space="preserve"> +</w:t>
      </w:r>
      <w:r w:rsidRPr="0035139D">
        <w:rPr>
          <w:rFonts w:ascii="Arial" w:hAnsi="Arial" w:cs="Arial"/>
          <w:color w:val="000000"/>
        </w:rPr>
        <w:t xml:space="preserve"> nie mogą przekroczyć</w:t>
      </w:r>
      <w:r w:rsidR="00411402" w:rsidRPr="0035139D">
        <w:rPr>
          <w:rFonts w:ascii="Arial" w:hAnsi="Arial" w:cs="Arial"/>
          <w:color w:val="000000"/>
        </w:rPr>
        <w:t xml:space="preserve"> 85% wydatków kwalifikowalnych w projekcie</w:t>
      </w:r>
      <w:r w:rsidR="00AE193A">
        <w:rPr>
          <w:rFonts w:ascii="Arial" w:hAnsi="Arial" w:cs="Arial"/>
          <w:color w:val="000000"/>
        </w:rPr>
        <w:t>.</w:t>
      </w:r>
      <w:r w:rsidRPr="0035139D">
        <w:rPr>
          <w:rFonts w:ascii="Arial" w:hAnsi="Arial" w:cs="Arial"/>
          <w:color w:val="000000"/>
        </w:rPr>
        <w:t xml:space="preserve"> </w:t>
      </w:r>
      <w:r w:rsidR="00AE193A" w:rsidRPr="0035139D">
        <w:rPr>
          <w:rFonts w:ascii="Arial" w:hAnsi="Arial" w:cs="Arial"/>
          <w:bCs/>
        </w:rPr>
        <w:t>Minimalny udział wkładu własnego Wnioskodawcy w finansowaniu wydatków kwalifikowanych projektu został określony we właściwym porozumieniu terytorialnym</w:t>
      </w:r>
      <w:r w:rsidR="00AE193A" w:rsidRPr="0035139D">
        <w:rPr>
          <w:rFonts w:ascii="Arial" w:hAnsi="Arial" w:cs="Arial"/>
          <w:color w:val="000000"/>
        </w:rPr>
        <w:t xml:space="preserve">. </w:t>
      </w:r>
      <w:r w:rsidR="00AE193A" w:rsidRPr="0035139D">
        <w:rPr>
          <w:rFonts w:ascii="Arial" w:hAnsi="Arial" w:cs="Arial"/>
          <w:bCs/>
        </w:rPr>
        <w:t>Maksymalny poziom dofinansowania projektu z budżetu państwa został określony we właściwym porozumieniu terytorialnym.</w:t>
      </w:r>
      <w:r w:rsidR="00AE193A" w:rsidRPr="0035139D" w:rsidDel="00AE193A">
        <w:rPr>
          <w:rFonts w:ascii="Arial" w:hAnsi="Arial" w:cs="Arial"/>
          <w:color w:val="000000"/>
          <w:highlight w:val="lightGray"/>
        </w:rPr>
        <w:t xml:space="preserve"> </w:t>
      </w:r>
    </w:p>
    <w:p w14:paraId="78179349" w14:textId="7441916A" w:rsidR="00411402" w:rsidRPr="0035139D" w:rsidRDefault="00411402" w:rsidP="00411402">
      <w:pPr>
        <w:autoSpaceDE w:val="0"/>
        <w:autoSpaceDN w:val="0"/>
        <w:adjustRightInd w:val="0"/>
        <w:spacing w:before="120" w:after="120" w:line="271" w:lineRule="auto"/>
        <w:rPr>
          <w:rFonts w:ascii="Arial" w:hAnsi="Arial" w:cs="Arial"/>
          <w:u w:val="single"/>
        </w:rPr>
      </w:pPr>
      <w:bookmarkStart w:id="16" w:name="_Hlk144839334"/>
      <w:r w:rsidRPr="0035139D">
        <w:rPr>
          <w:rFonts w:ascii="Arial" w:hAnsi="Arial" w:cs="Arial"/>
          <w:u w:val="single"/>
        </w:rPr>
        <w:t>W związku z powyższym pamiętaj, aby w tej części wniosku wskazać kwotę wydatków kwalifikowalnych w podziale na źródła finansowania (kwotę wskaż do dwóch miejsc po przecinku).</w:t>
      </w:r>
      <w:bookmarkEnd w:id="16"/>
    </w:p>
    <w:p w14:paraId="3B7A62A9" w14:textId="77777777" w:rsidR="00411402" w:rsidRPr="00411402" w:rsidRDefault="00411402" w:rsidP="00411402">
      <w:pPr>
        <w:autoSpaceDE w:val="0"/>
        <w:autoSpaceDN w:val="0"/>
        <w:adjustRightInd w:val="0"/>
        <w:spacing w:before="120" w:after="120" w:line="271" w:lineRule="auto"/>
        <w:rPr>
          <w:rFonts w:ascii="Arial" w:hAnsi="Arial" w:cs="Arial"/>
          <w:b/>
        </w:rPr>
      </w:pPr>
      <w:r w:rsidRPr="00411402">
        <w:rPr>
          <w:rFonts w:ascii="Arial" w:hAnsi="Arial" w:cs="Arial"/>
          <w:b/>
        </w:rPr>
        <w:t>Przykład:</w:t>
      </w:r>
    </w:p>
    <w:p w14:paraId="586E5738" w14:textId="77777777" w:rsidR="007D531D" w:rsidRPr="001164D9" w:rsidRDefault="007D531D" w:rsidP="007D531D">
      <w:pPr>
        <w:autoSpaceDE w:val="0"/>
        <w:autoSpaceDN w:val="0"/>
        <w:adjustRightInd w:val="0"/>
        <w:spacing w:before="120" w:after="120" w:line="268" w:lineRule="auto"/>
        <w:rPr>
          <w:rFonts w:ascii="Arial" w:hAnsi="Arial" w:cs="Arial"/>
          <w:color w:val="000000"/>
        </w:rPr>
      </w:pPr>
      <w:r w:rsidRPr="001164D9">
        <w:rPr>
          <w:rFonts w:ascii="Arial" w:hAnsi="Arial" w:cs="Arial"/>
          <w:color w:val="000000"/>
        </w:rPr>
        <w:t xml:space="preserve">Wydatki ogółem w projekcie: </w:t>
      </w:r>
      <w:r>
        <w:rPr>
          <w:rFonts w:ascii="Arial" w:hAnsi="Arial" w:cs="Arial"/>
        </w:rPr>
        <w:t xml:space="preserve">2 537 058,82 </w:t>
      </w:r>
      <w:r w:rsidRPr="001164D9">
        <w:rPr>
          <w:rFonts w:ascii="Arial" w:hAnsi="Arial" w:cs="Arial"/>
          <w:color w:val="000000"/>
        </w:rPr>
        <w:t xml:space="preserve">zł </w:t>
      </w:r>
    </w:p>
    <w:p w14:paraId="4FD94609" w14:textId="3E98FA08" w:rsidR="00411402" w:rsidRPr="0035139D" w:rsidRDefault="007D531D" w:rsidP="00411402">
      <w:pPr>
        <w:autoSpaceDE w:val="0"/>
        <w:autoSpaceDN w:val="0"/>
        <w:adjustRightInd w:val="0"/>
        <w:spacing w:before="120" w:after="120" w:line="271" w:lineRule="auto"/>
        <w:rPr>
          <w:rFonts w:ascii="Arial" w:hAnsi="Arial" w:cs="Arial"/>
        </w:rPr>
      </w:pPr>
      <w:r w:rsidRPr="001164D9">
        <w:rPr>
          <w:rFonts w:ascii="Arial" w:hAnsi="Arial" w:cs="Arial"/>
          <w:color w:val="000000"/>
        </w:rPr>
        <w:t xml:space="preserve">EFS +: </w:t>
      </w:r>
      <w:r>
        <w:rPr>
          <w:rFonts w:ascii="Arial" w:hAnsi="Arial"/>
          <w:color w:val="000000"/>
        </w:rPr>
        <w:t xml:space="preserve">2 156 500,00 </w:t>
      </w:r>
      <w:r w:rsidRPr="001164D9">
        <w:rPr>
          <w:rFonts w:ascii="Arial" w:hAnsi="Arial" w:cs="Arial"/>
          <w:color w:val="000000"/>
        </w:rPr>
        <w:t>zł (85%)</w:t>
      </w:r>
      <w:r w:rsidR="00411402" w:rsidRPr="0035139D">
        <w:rPr>
          <w:rFonts w:ascii="Arial" w:hAnsi="Arial" w:cs="Arial"/>
        </w:rPr>
        <w:tab/>
      </w:r>
    </w:p>
    <w:p w14:paraId="5D60A1B5" w14:textId="0DBCDBFA" w:rsidR="00411402" w:rsidRPr="0035139D"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BP: </w:t>
      </w:r>
      <w:r w:rsidR="007D531D">
        <w:rPr>
          <w:rFonts w:ascii="Arial" w:hAnsi="Arial" w:cs="Arial"/>
        </w:rPr>
        <w:t>% zgodnie z porozumieniem terytorialnym</w:t>
      </w:r>
    </w:p>
    <w:p w14:paraId="5F287FCF" w14:textId="214FBBD9" w:rsidR="00411402"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Wkład własny: </w:t>
      </w:r>
      <w:r w:rsidR="007D531D">
        <w:rPr>
          <w:rFonts w:ascii="Arial" w:hAnsi="Arial" w:cs="Arial"/>
        </w:rPr>
        <w:t>% zgodnie z porozumieniem terytorialnym</w:t>
      </w:r>
      <w:r w:rsidR="007D531D" w:rsidRPr="0035139D" w:rsidDel="007D531D">
        <w:rPr>
          <w:rFonts w:ascii="Arial" w:hAnsi="Arial" w:cs="Arial"/>
        </w:rPr>
        <w:t xml:space="preserve"> </w:t>
      </w:r>
    </w:p>
    <w:p w14:paraId="42C2EDCF" w14:textId="57D7B982" w:rsidR="00411402" w:rsidRPr="0035139D" w:rsidRDefault="00955B84" w:rsidP="00411402">
      <w:pPr>
        <w:autoSpaceDE w:val="0"/>
        <w:autoSpaceDN w:val="0"/>
        <w:adjustRightInd w:val="0"/>
        <w:spacing w:before="120" w:after="120" w:line="271" w:lineRule="auto"/>
        <w:rPr>
          <w:rFonts w:ascii="Arial" w:hAnsi="Arial" w:cs="Arial"/>
        </w:rPr>
      </w:pPr>
      <w:r w:rsidRPr="00955B84">
        <w:rPr>
          <w:rFonts w:ascii="Arial" w:hAnsi="Arial" w:cs="Arial"/>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084426E0" w14:textId="77777777" w:rsidR="00411402" w:rsidRPr="00411402" w:rsidRDefault="00411402" w:rsidP="00411402">
      <w:pPr>
        <w:autoSpaceDE w:val="0"/>
        <w:autoSpaceDN w:val="0"/>
        <w:adjustRightInd w:val="0"/>
        <w:spacing w:before="120" w:after="120" w:line="271" w:lineRule="auto"/>
        <w:rPr>
          <w:rFonts w:ascii="Arial" w:hAnsi="Arial" w:cs="Arial"/>
          <w:color w:val="000000"/>
        </w:rPr>
      </w:pPr>
      <w:r w:rsidRPr="00411402">
        <w:rPr>
          <w:rFonts w:ascii="Arial" w:hAnsi="Arial" w:cs="Arial"/>
          <w:color w:val="000000"/>
        </w:rPr>
        <w:t xml:space="preserve">Możliwość edytowania pola jest dostępna po zaznaczeniu pola </w:t>
      </w:r>
      <w:proofErr w:type="spellStart"/>
      <w:r w:rsidRPr="00411402">
        <w:rPr>
          <w:rFonts w:ascii="Arial" w:hAnsi="Arial" w:cs="Arial"/>
          <w:color w:val="000000"/>
        </w:rPr>
        <w:t>check-box</w:t>
      </w:r>
      <w:proofErr w:type="spellEnd"/>
      <w:r w:rsidRPr="00411402">
        <w:rPr>
          <w:rFonts w:ascii="Arial" w:hAnsi="Arial" w:cs="Arial"/>
          <w:color w:val="000000"/>
        </w:rPr>
        <w:t xml:space="preserve"> TAK</w:t>
      </w:r>
    </w:p>
    <w:p w14:paraId="3D5A29B5" w14:textId="50E22696" w:rsidR="00411402" w:rsidRPr="0035139D" w:rsidRDefault="00411402" w:rsidP="00E06270">
      <w:pPr>
        <w:autoSpaceDE w:val="0"/>
        <w:autoSpaceDN w:val="0"/>
        <w:adjustRightInd w:val="0"/>
        <w:spacing w:before="120" w:after="120" w:line="271" w:lineRule="auto"/>
        <w:rPr>
          <w:rFonts w:ascii="Arial" w:hAnsi="Arial" w:cs="Arial"/>
          <w:b/>
          <w:color w:val="000000"/>
        </w:rPr>
      </w:pPr>
      <w:r w:rsidRPr="00411402">
        <w:rPr>
          <w:rFonts w:ascii="Arial" w:hAnsi="Arial" w:cs="Arial"/>
          <w:color w:val="000000"/>
        </w:rPr>
        <w:t xml:space="preserve">Jeśli nie planujesz finansować projektu z różnych źródeł wybierz opcję z pola </w:t>
      </w:r>
      <w:proofErr w:type="spellStart"/>
      <w:r w:rsidRPr="00411402">
        <w:rPr>
          <w:rFonts w:ascii="Arial" w:hAnsi="Arial" w:cs="Arial"/>
          <w:color w:val="000000"/>
        </w:rPr>
        <w:t>check-box</w:t>
      </w:r>
      <w:proofErr w:type="spellEnd"/>
      <w:r w:rsidRPr="00411402">
        <w:rPr>
          <w:rFonts w:ascii="Arial" w:hAnsi="Arial" w:cs="Arial"/>
          <w:color w:val="000000"/>
        </w:rPr>
        <w:t xml:space="preserve"> </w:t>
      </w:r>
      <w:r w:rsidRPr="00411402">
        <w:rPr>
          <w:rFonts w:ascii="Arial" w:hAnsi="Arial" w:cs="Arial"/>
          <w:b/>
          <w:color w:val="000000"/>
        </w:rPr>
        <w:t xml:space="preserve">NIE DOTYCZY </w:t>
      </w:r>
    </w:p>
    <w:p w14:paraId="1D9AFF83" w14:textId="77777777"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00295BDB">
        <w:rPr>
          <w:rStyle w:val="Odwoanieprzypisudolnego"/>
          <w:rFonts w:ascii="Arial" w:hAnsi="Arial" w:cs="Arial"/>
          <w:b/>
          <w:bCs/>
          <w:color w:val="000000"/>
        </w:rPr>
        <w:footnoteReference w:id="1"/>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0AE625E3" w:rsidR="00392E7E" w:rsidRPr="00ED5C73" w:rsidRDefault="00392E7E" w:rsidP="00392E7E">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wartość Twojego projektu 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w:t>
      </w:r>
      <w:r w:rsidR="009975E8">
        <w:rPr>
          <w:rFonts w:ascii="Arial" w:hAnsi="Arial" w:cs="Arial"/>
        </w:rPr>
        <w:lastRenderedPageBreak/>
        <w:t>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7" w:name="_Toc135387485"/>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7"/>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6FEF31BF"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 trybie niekonkurencyjnym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 xml:space="preserve">uwzględnienie aspektu zarządzania projektem w świetle struktury zarządzania wnioskodawcy tj. np. czy na potrzeby i na czas realizacji projektu w strukturze </w:t>
      </w:r>
      <w:r w:rsidRPr="005A2E53">
        <w:rPr>
          <w:rFonts w:ascii="Arial" w:hAnsi="Arial" w:cs="Arial"/>
        </w:rPr>
        <w:lastRenderedPageBreak/>
        <w:t>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2C7EA7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Pr="00B808CF">
        <w:rPr>
          <w:rFonts w:ascii="Arial" w:hAnsi="Arial" w:cs="Arial"/>
        </w:rPr>
        <w:t xml:space="preserve"> </w:t>
      </w:r>
      <w:r w:rsidR="00856454" w:rsidRPr="00856454">
        <w:rPr>
          <w:rFonts w:ascii="Arial" w:hAnsi="Arial" w:cs="Arial"/>
          <w:b/>
        </w:rPr>
        <w:t>(niepieniężnego)</w:t>
      </w:r>
      <w:r w:rsidR="00856454" w:rsidRPr="00856454">
        <w:rPr>
          <w:rFonts w:ascii="Arial" w:hAnsi="Arial" w:cs="Arial"/>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lastRenderedPageBreak/>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107B6F3A"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lastRenderedPageBreak/>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8" w:name="_Toc135387486"/>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18"/>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lastRenderedPageBreak/>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6A66B79E"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2"/>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77777777"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 xml:space="preserve">iejsc przedszkolnych </w:t>
      </w:r>
      <w:r w:rsidR="009829CC">
        <w:rPr>
          <w:rFonts w:ascii="Arial" w:hAnsi="Arial" w:cs="Arial"/>
        </w:rPr>
        <w:t>możesz wskazać np., że</w:t>
      </w:r>
      <w:r>
        <w:rPr>
          <w:rFonts w:ascii="Arial" w:hAnsi="Arial" w:cs="Arial"/>
        </w:rPr>
        <w:t xml:space="preserve"> środki na sfinansowanie dla </w:t>
      </w:r>
      <w:r>
        <w:rPr>
          <w:rFonts w:ascii="Arial" w:hAnsi="Arial" w:cs="Arial"/>
        </w:rPr>
        <w:lastRenderedPageBreak/>
        <w:t>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w:t>
      </w:r>
      <w:r w:rsidR="00933AAE">
        <w:rPr>
          <w:rStyle w:val="Odwoanieprzypisudolnego"/>
          <w:rFonts w:ascii="Arial" w:hAnsi="Arial" w:cs="Arial"/>
        </w:rPr>
        <w:footnoteReference w:id="3"/>
      </w:r>
      <w:r w:rsidR="009829CC">
        <w:rPr>
          <w:rFonts w:ascii="Arial" w:hAnsi="Arial" w:cs="Arial"/>
        </w:rPr>
        <w:t>).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019F2768"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51B76FB0"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42CA17A6"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544C91B1" w:rsidR="008337AF" w:rsidRPr="00B808CF" w:rsidRDefault="008337AF" w:rsidP="00E06270">
      <w:pPr>
        <w:spacing w:before="120" w:after="120" w:line="271" w:lineRule="auto"/>
        <w:rPr>
          <w:rFonts w:ascii="Arial" w:hAnsi="Arial" w:cs="Arial"/>
        </w:rPr>
      </w:pPr>
      <w:r w:rsidRPr="00B808CF">
        <w:rPr>
          <w:rFonts w:ascii="Arial" w:hAnsi="Arial" w:cs="Arial"/>
        </w:rPr>
        <w:lastRenderedPageBreak/>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 xml:space="preserve">wybieranych w trybie </w:t>
      </w:r>
      <w:r w:rsidR="006371D0">
        <w:rPr>
          <w:rFonts w:ascii="Arial" w:hAnsi="Arial" w:cs="Arial"/>
        </w:rPr>
        <w:t>nie</w:t>
      </w:r>
      <w:r w:rsidR="00D7401D">
        <w:rPr>
          <w:rFonts w:ascii="Arial" w:hAnsi="Arial" w:cs="Arial"/>
        </w:rPr>
        <w:t xml:space="preserve">konkurencyjnym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5B387E93"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w:t>
      </w:r>
      <w:r w:rsidRPr="001E02BA">
        <w:rPr>
          <w:rFonts w:ascii="Arial" w:hAnsi="Arial" w:cs="Arial"/>
        </w:rPr>
        <w:lastRenderedPageBreak/>
        <w:t xml:space="preserve">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t>
      </w:r>
      <w:r w:rsidR="000B6070">
        <w:rPr>
          <w:rFonts w:ascii="Arial" w:hAnsi="Arial" w:cs="Arial"/>
        </w:rPr>
        <w:lastRenderedPageBreak/>
        <w:t xml:space="preserve">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lastRenderedPageBreak/>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lastRenderedPageBreak/>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344A0133" w:rsidR="00783683" w:rsidRPr="006E69C9" w:rsidRDefault="00186F36" w:rsidP="00783683">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Pr="00B808CF">
        <w:rPr>
          <w:rFonts w:ascii="Arial" w:hAnsi="Arial" w:cs="Arial"/>
        </w:rPr>
        <w:t xml:space="preserve"> </w:t>
      </w:r>
      <w:r w:rsidR="005F0B0B">
        <w:rPr>
          <w:rStyle w:val="Odwoanieprzypisudolnego"/>
          <w:rFonts w:ascii="Arial" w:hAnsi="Arial" w:cs="Arial"/>
        </w:rPr>
        <w:footnoteReference w:id="4"/>
      </w:r>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w:t>
      </w:r>
      <w:proofErr w:type="spellStart"/>
      <w:r w:rsidR="00783683" w:rsidRPr="003E797F">
        <w:rPr>
          <w:rFonts w:ascii="Arial" w:hAnsi="Arial" w:cs="Arial"/>
        </w:rPr>
        <w:t>minimis</w:t>
      </w:r>
      <w:proofErr w:type="spellEnd"/>
      <w:r w:rsidR="00783683" w:rsidRPr="003E797F">
        <w:rPr>
          <w:rFonts w:ascii="Arial" w:hAnsi="Arial" w:cs="Arial"/>
        </w:rPr>
        <w:t xml:space="preserve"> w ramach projektu jak i również do opisania uzasadnienia braku wystąpienia pomocy publicznej/ pomocy de </w:t>
      </w:r>
      <w:proofErr w:type="spellStart"/>
      <w:r w:rsidR="00783683" w:rsidRPr="003E797F">
        <w:rPr>
          <w:rFonts w:ascii="Arial" w:hAnsi="Arial" w:cs="Arial"/>
        </w:rPr>
        <w:t>minimis</w:t>
      </w:r>
      <w:proofErr w:type="spellEnd"/>
      <w:r w:rsidR="00783683" w:rsidRPr="003E797F">
        <w:rPr>
          <w:rFonts w:ascii="Arial" w:hAnsi="Arial" w:cs="Arial"/>
        </w:rPr>
        <w:t xml:space="preserve"> w przypadku projektów bez pomocy. </w:t>
      </w:r>
    </w:p>
    <w:p w14:paraId="178ABA4C" w14:textId="1D878A0B" w:rsidR="00783683" w:rsidRPr="003E797F" w:rsidRDefault="000079DB" w:rsidP="003E797F">
      <w:pPr>
        <w:spacing w:before="120" w:after="120" w:line="271" w:lineRule="auto"/>
        <w:rPr>
          <w:rFonts w:ascii="Arial" w:hAnsi="Arial" w:cs="Arial"/>
        </w:rPr>
      </w:pPr>
      <w:r w:rsidRPr="003E797F">
        <w:rPr>
          <w:rFonts w:ascii="Arial" w:hAnsi="Arial" w:cs="Arial"/>
        </w:rPr>
        <w:t xml:space="preserve">W tym miejscu </w:t>
      </w:r>
      <w:r w:rsidR="00E06F37">
        <w:rPr>
          <w:rFonts w:ascii="Arial" w:hAnsi="Arial" w:cs="Arial"/>
        </w:rPr>
        <w:t>polu</w:t>
      </w:r>
      <w:r w:rsidR="00E06F37" w:rsidRPr="003E797F">
        <w:rPr>
          <w:rFonts w:ascii="Arial" w:hAnsi="Arial" w:cs="Arial"/>
        </w:rPr>
        <w:t xml:space="preserve"> </w:t>
      </w:r>
      <w:r w:rsidRPr="003E797F">
        <w:rPr>
          <w:rFonts w:ascii="Arial" w:hAnsi="Arial" w:cs="Arial"/>
        </w:rPr>
        <w:t>dokonaj i opisz analiz</w:t>
      </w:r>
      <w:r w:rsidR="00E06F37">
        <w:rPr>
          <w:rFonts w:ascii="Arial" w:hAnsi="Arial" w:cs="Arial"/>
        </w:rPr>
        <w:t>y</w:t>
      </w:r>
      <w:r w:rsidRPr="003E797F">
        <w:rPr>
          <w:rFonts w:ascii="Arial" w:hAnsi="Arial" w:cs="Arial"/>
        </w:rPr>
        <w:t xml:space="preserve"> własnego podmiotu oraz założeń projektu w</w:t>
      </w:r>
      <w:r w:rsidR="00AE4926">
        <w:rPr>
          <w:rFonts w:ascii="Arial" w:hAnsi="Arial" w:cs="Arial"/>
        </w:rPr>
        <w:t> </w:t>
      </w:r>
      <w:r w:rsidRPr="003E797F">
        <w:rPr>
          <w:rFonts w:ascii="Arial" w:hAnsi="Arial" w:cs="Arial"/>
        </w:rPr>
        <w:t xml:space="preserve">odniesieniu </w:t>
      </w:r>
      <w:r w:rsidRPr="003E797F">
        <w:rPr>
          <w:rFonts w:ascii="Arial" w:hAnsi="Arial" w:cs="Arial"/>
          <w:b/>
        </w:rPr>
        <w:t>do występowania w projekcie</w:t>
      </w:r>
      <w:r w:rsidR="006E5582">
        <w:rPr>
          <w:rFonts w:ascii="Arial" w:hAnsi="Arial" w:cs="Arial"/>
          <w:b/>
        </w:rPr>
        <w:t>,</w:t>
      </w:r>
      <w:r w:rsidRPr="003E797F">
        <w:rPr>
          <w:rFonts w:ascii="Arial" w:hAnsi="Arial" w:cs="Arial"/>
          <w:b/>
        </w:rPr>
        <w:t xml:space="preserve"> bądź nie występowania w projekcie pomocy publicznej/pomocy de </w:t>
      </w:r>
      <w:proofErr w:type="spellStart"/>
      <w:r w:rsidRPr="003E797F">
        <w:rPr>
          <w:rFonts w:ascii="Arial" w:hAnsi="Arial" w:cs="Arial"/>
          <w:b/>
        </w:rPr>
        <w:t>minimis</w:t>
      </w:r>
      <w:proofErr w:type="spellEnd"/>
      <w:r w:rsidR="003311FF">
        <w:rPr>
          <w:rFonts w:ascii="Arial" w:hAnsi="Arial" w:cs="Arial"/>
        </w:rPr>
        <w:t>.</w:t>
      </w:r>
      <w:r w:rsidR="008F5E53" w:rsidRPr="003E797F">
        <w:rPr>
          <w:rFonts w:ascii="Arial" w:hAnsi="Arial" w:cs="Arial"/>
        </w:rPr>
        <w:t xml:space="preserve"> </w:t>
      </w:r>
      <w:r w:rsidR="003311FF">
        <w:rPr>
          <w:rFonts w:ascii="Arial" w:hAnsi="Arial" w:cs="Arial"/>
        </w:rPr>
        <w:t>W</w:t>
      </w:r>
      <w:r w:rsidR="00D95DE6">
        <w:rPr>
          <w:rFonts w:ascii="Arial" w:hAnsi="Arial" w:cs="Arial"/>
        </w:rPr>
        <w:t>ykorzystaj</w:t>
      </w:r>
      <w:r w:rsidR="008F5E53" w:rsidRPr="003E797F">
        <w:rPr>
          <w:rFonts w:ascii="Arial" w:hAnsi="Arial" w:cs="Arial"/>
        </w:rPr>
        <w:t xml:space="preserve"> w tym zakresie materiał pomocniczy</w:t>
      </w:r>
      <w:r w:rsidR="003311FF">
        <w:rPr>
          <w:rFonts w:ascii="Arial" w:hAnsi="Arial" w:cs="Arial"/>
        </w:rPr>
        <w:t xml:space="preserve">: </w:t>
      </w:r>
      <w:r w:rsidR="003311FF" w:rsidRPr="00ED7BD3">
        <w:rPr>
          <w:rFonts w:ascii="Arial" w:hAnsi="Arial" w:cs="Arial"/>
          <w:i/>
        </w:rPr>
        <w:t xml:space="preserve">Identyfikacja wystąpienia pomocy publicznej/pomocy de </w:t>
      </w:r>
      <w:proofErr w:type="spellStart"/>
      <w:r w:rsidR="003311FF" w:rsidRPr="00ED7BD3">
        <w:rPr>
          <w:rFonts w:ascii="Arial" w:hAnsi="Arial" w:cs="Arial"/>
          <w:i/>
        </w:rPr>
        <w:t>minimis</w:t>
      </w:r>
      <w:proofErr w:type="spellEnd"/>
      <w:r w:rsidR="003311FF" w:rsidRPr="00ED7BD3">
        <w:rPr>
          <w:rFonts w:ascii="Arial" w:hAnsi="Arial" w:cs="Arial"/>
          <w:i/>
        </w:rPr>
        <w:t xml:space="preserve"> w</w:t>
      </w:r>
      <w:r w:rsidR="00AE4926" w:rsidRPr="00ED7BD3">
        <w:rPr>
          <w:rFonts w:ascii="Arial" w:hAnsi="Arial" w:cs="Arial"/>
          <w:i/>
        </w:rPr>
        <w:t> </w:t>
      </w:r>
      <w:r w:rsidR="003311FF" w:rsidRPr="00ED7BD3">
        <w:rPr>
          <w:rFonts w:ascii="Arial" w:hAnsi="Arial" w:cs="Arial"/>
          <w:i/>
        </w:rPr>
        <w:t>projekcie EFS+</w:t>
      </w:r>
      <w:r w:rsidR="008F5E53" w:rsidRPr="00AE4926">
        <w:rPr>
          <w:rFonts w:ascii="Arial" w:hAnsi="Arial" w:cs="Arial"/>
        </w:rPr>
        <w:t>,</w:t>
      </w:r>
      <w:r w:rsidR="008F5E53" w:rsidRPr="003E797F">
        <w:rPr>
          <w:rFonts w:ascii="Arial" w:hAnsi="Arial" w:cs="Arial"/>
        </w:rPr>
        <w:t xml:space="preserve"> stanowiący załącznik nr 1 do Instrukcji</w:t>
      </w:r>
      <w:r w:rsidRPr="003E797F">
        <w:rPr>
          <w:rFonts w:ascii="Arial" w:hAnsi="Arial" w:cs="Arial"/>
        </w:rPr>
        <w:t>. Ww. analiza musi zostać przeprowadzona w</w:t>
      </w:r>
      <w:r w:rsidR="00AE4926">
        <w:rPr>
          <w:rFonts w:ascii="Arial" w:hAnsi="Arial" w:cs="Arial"/>
        </w:rPr>
        <w:t> </w:t>
      </w:r>
      <w:r w:rsidRPr="003E797F">
        <w:rPr>
          <w:rFonts w:ascii="Arial" w:hAnsi="Arial" w:cs="Arial"/>
        </w:rPr>
        <w:t xml:space="preserve">oparciu o pięć przesłanek </w:t>
      </w:r>
      <w:r w:rsidR="008F5E53" w:rsidRPr="003E797F">
        <w:rPr>
          <w:rFonts w:ascii="Arial" w:hAnsi="Arial" w:cs="Arial"/>
        </w:rPr>
        <w:t xml:space="preserve">występowania </w:t>
      </w:r>
      <w:r w:rsidRPr="003E797F">
        <w:rPr>
          <w:rFonts w:ascii="Arial" w:hAnsi="Arial" w:cs="Arial"/>
        </w:rPr>
        <w:t>pomocy publicznej</w:t>
      </w:r>
      <w:r w:rsidR="008F5E53" w:rsidRPr="003E797F">
        <w:rPr>
          <w:rFonts w:ascii="Arial" w:hAnsi="Arial" w:cs="Arial"/>
        </w:rPr>
        <w:t xml:space="preserve">, wskaż je wszystkie w tym polu i oznacz czy przesłanka jest spełniona czy nie (udzielając przy niej odpowiedzi – TAK lub NIE ). Za każdym razem gdy odpowiesz NIE musisz zawrzeć uzasadnienie takiego stanu rzeczy. </w:t>
      </w:r>
    </w:p>
    <w:p w14:paraId="4019B633" w14:textId="2F9F8038" w:rsidR="008F5E53" w:rsidRPr="00ED7BD3" w:rsidRDefault="008F5E53" w:rsidP="003E797F">
      <w:pPr>
        <w:spacing w:before="120" w:after="120" w:line="271" w:lineRule="auto"/>
        <w:rPr>
          <w:rFonts w:ascii="Arial" w:hAnsi="Arial" w:cs="Arial"/>
        </w:rPr>
      </w:pPr>
      <w:r w:rsidRPr="00ED7BD3">
        <w:rPr>
          <w:rFonts w:ascii="Arial" w:hAnsi="Arial" w:cs="Arial"/>
        </w:rPr>
        <w:t xml:space="preserve">Po opisie dokonanej analizy musisz jasno zdefiniować – </w:t>
      </w:r>
      <w:r w:rsidRPr="00ED7BD3">
        <w:rPr>
          <w:rFonts w:ascii="Arial" w:hAnsi="Arial" w:cs="Arial"/>
          <w:b/>
        </w:rPr>
        <w:t>czy zidentyfikowałeś pomoc publiczn</w:t>
      </w:r>
      <w:r w:rsidR="00721077" w:rsidRPr="00ED7BD3">
        <w:rPr>
          <w:rFonts w:ascii="Arial" w:hAnsi="Arial" w:cs="Arial"/>
          <w:b/>
        </w:rPr>
        <w:t>ą</w:t>
      </w:r>
      <w:r w:rsidRPr="00ED7BD3">
        <w:rPr>
          <w:rFonts w:ascii="Arial" w:hAnsi="Arial" w:cs="Arial"/>
          <w:b/>
        </w:rPr>
        <w:t xml:space="preserve">/ pomoc de </w:t>
      </w:r>
      <w:proofErr w:type="spellStart"/>
      <w:r w:rsidRPr="00ED7BD3">
        <w:rPr>
          <w:rFonts w:ascii="Arial" w:hAnsi="Arial" w:cs="Arial"/>
          <w:b/>
        </w:rPr>
        <w:t>minimis</w:t>
      </w:r>
      <w:proofErr w:type="spellEnd"/>
      <w:r w:rsidRPr="00ED7BD3">
        <w:rPr>
          <w:rFonts w:ascii="Arial" w:hAnsi="Arial" w:cs="Arial"/>
          <w:b/>
        </w:rPr>
        <w:t xml:space="preserve"> w ramach projektu czy </w:t>
      </w:r>
      <w:r w:rsidR="00721077" w:rsidRPr="00ED7BD3">
        <w:rPr>
          <w:rFonts w:ascii="Arial" w:hAnsi="Arial" w:cs="Arial"/>
          <w:b/>
        </w:rPr>
        <w:t>NIE</w:t>
      </w:r>
      <w:r w:rsidRPr="00ED7BD3">
        <w:rPr>
          <w:rFonts w:ascii="Arial" w:hAnsi="Arial" w:cs="Arial"/>
        </w:rPr>
        <w:t xml:space="preserve">. Jeśli </w:t>
      </w:r>
      <w:r w:rsidR="00721077" w:rsidRPr="00ED7BD3">
        <w:rPr>
          <w:rFonts w:ascii="Arial" w:hAnsi="Arial" w:cs="Arial"/>
        </w:rPr>
        <w:t xml:space="preserve">NIE </w:t>
      </w:r>
      <w:r w:rsidRPr="00ED7BD3">
        <w:rPr>
          <w:rFonts w:ascii="Arial" w:hAnsi="Arial" w:cs="Arial"/>
        </w:rPr>
        <w:t>- to dlaczego.</w:t>
      </w:r>
    </w:p>
    <w:p w14:paraId="7C667005" w14:textId="052C9973" w:rsidR="00856454" w:rsidRPr="00856454" w:rsidRDefault="00856454" w:rsidP="00856454">
      <w:pPr>
        <w:spacing w:before="120" w:after="120" w:line="271" w:lineRule="auto"/>
        <w:rPr>
          <w:rFonts w:ascii="Arial" w:hAnsi="Arial" w:cs="Arial"/>
        </w:rPr>
      </w:pPr>
      <w:r w:rsidRPr="00856454">
        <w:rPr>
          <w:rFonts w:ascii="Arial" w:hAnsi="Arial" w:cs="Arial"/>
        </w:rPr>
        <w:t xml:space="preserve">W przypadku projektu objętego pomocą publiczną/ pomocą de </w:t>
      </w:r>
      <w:proofErr w:type="spellStart"/>
      <w:r w:rsidRPr="00856454">
        <w:rPr>
          <w:rFonts w:ascii="Arial" w:hAnsi="Arial" w:cs="Arial"/>
        </w:rPr>
        <w:t>mnimis</w:t>
      </w:r>
      <w:proofErr w:type="spellEnd"/>
      <w:r w:rsidRPr="00856454">
        <w:rPr>
          <w:rFonts w:ascii="Arial" w:hAnsi="Arial" w:cs="Arial"/>
        </w:rPr>
        <w:t xml:space="preserve"> musisz wskazać również podstawę prawną jej udzielania tj. np. Rozporządzenie Ministra Funduszy i Polityki Regionalnej z dnia 20 grudnia 2022 r. w sprawie udzielania pomocy de </w:t>
      </w:r>
      <w:proofErr w:type="spellStart"/>
      <w:r w:rsidRPr="00856454">
        <w:rPr>
          <w:rFonts w:ascii="Arial" w:hAnsi="Arial" w:cs="Arial"/>
        </w:rPr>
        <w:t>minimis</w:t>
      </w:r>
      <w:proofErr w:type="spellEnd"/>
      <w:r w:rsidRPr="00856454">
        <w:rPr>
          <w:rFonts w:ascii="Arial" w:hAnsi="Arial" w:cs="Arial"/>
        </w:rPr>
        <w:t xml:space="preserve"> oraz pomocy publicznej w ramach programów finansowanych z Europejskiego Funduszu Społecznego Plus (EFS+) na lata 2021–2027 (Dz.U.2022 </w:t>
      </w:r>
      <w:r w:rsidRPr="00B67A8C">
        <w:rPr>
          <w:rFonts w:ascii="Arial" w:hAnsi="Arial" w:cs="Arial"/>
        </w:rPr>
        <w:t xml:space="preserve">poz. </w:t>
      </w:r>
      <w:hyperlink r:id="rId9" w:history="1">
        <w:r w:rsidRPr="00492785">
          <w:rPr>
            <w:rStyle w:val="Hipercze"/>
            <w:rFonts w:ascii="Arial" w:hAnsi="Arial" w:cs="Arial"/>
            <w:color w:val="auto"/>
            <w:u w:val="none"/>
          </w:rPr>
          <w:t>2782</w:t>
        </w:r>
        <w:r w:rsidR="00B67A8C" w:rsidRPr="00492785">
          <w:rPr>
            <w:rStyle w:val="Hipercze"/>
            <w:rFonts w:ascii="Arial" w:hAnsi="Arial" w:cs="Arial"/>
            <w:color w:val="auto"/>
            <w:u w:val="none"/>
          </w:rPr>
          <w:t xml:space="preserve"> z </w:t>
        </w:r>
        <w:proofErr w:type="spellStart"/>
        <w:r w:rsidR="00B67A8C" w:rsidRPr="00492785">
          <w:rPr>
            <w:rStyle w:val="Hipercze"/>
            <w:rFonts w:ascii="Arial" w:hAnsi="Arial" w:cs="Arial"/>
            <w:color w:val="auto"/>
            <w:u w:val="none"/>
          </w:rPr>
          <w:t>późn</w:t>
        </w:r>
        <w:proofErr w:type="spellEnd"/>
        <w:r w:rsidR="00B67A8C" w:rsidRPr="00492785">
          <w:rPr>
            <w:rStyle w:val="Hipercze"/>
            <w:rFonts w:ascii="Arial" w:hAnsi="Arial" w:cs="Arial"/>
            <w:color w:val="auto"/>
            <w:u w:val="none"/>
          </w:rPr>
          <w:t>. zm</w:t>
        </w:r>
        <w:r w:rsidRPr="00492785">
          <w:rPr>
            <w:rStyle w:val="Hipercze"/>
            <w:rFonts w:ascii="Arial" w:hAnsi="Arial" w:cs="Arial"/>
            <w:color w:val="auto"/>
            <w:u w:val="none"/>
          </w:rPr>
          <w:t>)</w:t>
        </w:r>
      </w:hyperlink>
      <w:r w:rsidRPr="00B67A8C">
        <w:rPr>
          <w:rFonts w:ascii="Arial" w:hAnsi="Arial" w:cs="Arial"/>
        </w:rPr>
        <w:t xml:space="preserve">. </w:t>
      </w:r>
    </w:p>
    <w:p w14:paraId="135BF004" w14:textId="4FB9A9A4" w:rsidR="00783683" w:rsidRDefault="00AE4926" w:rsidP="003E797F">
      <w:r w:rsidRPr="00ED7BD3">
        <w:rPr>
          <w:rFonts w:ascii="Arial" w:hAnsi="Arial" w:cs="Arial"/>
          <w:b/>
        </w:rPr>
        <w:t>Ważne !</w:t>
      </w:r>
      <w:r>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 właściwego kryterium wyboru projektu związanego z wysterowaniem pomocy.</w:t>
      </w:r>
      <w:r w:rsidR="008F5E53">
        <w:t xml:space="preserve">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 xml:space="preserve">W tym polu opisz jaki posiadasz potencjał finansowy tak aby oceniający mogli </w:t>
      </w:r>
      <w:r w:rsidR="00E06270">
        <w:rPr>
          <w:rFonts w:ascii="Arial" w:hAnsi="Arial" w:cs="Arial"/>
        </w:rPr>
        <w:lastRenderedPageBreak/>
        <w:t>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06B4BF4E"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215CA55F"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422980D1" w:rsidR="00D95DE6" w:rsidRDefault="00E06270" w:rsidP="00E06270">
      <w:pPr>
        <w:spacing w:before="120" w:after="120" w:line="271" w:lineRule="auto"/>
        <w:rPr>
          <w:rFonts w:ascii="Arial" w:hAnsi="Arial" w:cs="Arial"/>
        </w:rPr>
      </w:pPr>
      <w:r w:rsidRPr="00CB6EE2">
        <w:rPr>
          <w:rFonts w:ascii="Arial" w:hAnsi="Arial" w:cs="Arial"/>
        </w:rPr>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1139EF40"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xml:space="preserve">, wartość budżetów oraz okres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5351E853"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12E99DEF"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w:t>
      </w:r>
      <w:proofErr w:type="spellStart"/>
      <w:r w:rsidR="009B0690">
        <w:rPr>
          <w:rFonts w:ascii="Arial" w:hAnsi="Arial" w:cs="Arial"/>
        </w:rPr>
        <w:t>rzy</w:t>
      </w:r>
      <w:proofErr w:type="spellEnd"/>
      <w:r>
        <w:rPr>
          <w:rFonts w:ascii="Arial" w:hAnsi="Arial" w:cs="Arial"/>
        </w:rPr>
        <w:t xml:space="preserve"> </w:t>
      </w:r>
    </w:p>
    <w:p w14:paraId="6DD35F02" w14:textId="243D0116" w:rsidR="005804D5" w:rsidRDefault="0096483F" w:rsidP="00E06270">
      <w:pPr>
        <w:spacing w:before="120" w:after="120" w:line="271" w:lineRule="auto"/>
        <w:rPr>
          <w:rFonts w:ascii="Arial" w:hAnsi="Arial" w:cs="Arial"/>
        </w:rPr>
      </w:pPr>
      <w:r>
        <w:rPr>
          <w:rFonts w:ascii="Arial" w:hAnsi="Arial" w:cs="Arial"/>
        </w:rPr>
        <w:t xml:space="preserve">Pamiętaj, będąc liderem projektu to Ty przyjmujesz pełną odpowiedzialność za jego realizację, oznacza to że nie jest możliwa sytuacja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3EC6AFBE"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 xml:space="preserve">Mając na uwadze definicję kryterium </w:t>
      </w:r>
      <w:r w:rsidRPr="00707563">
        <w:rPr>
          <w:rFonts w:ascii="Arial" w:hAnsi="Arial" w:cs="Arial"/>
          <w:b/>
          <w:iCs/>
        </w:rPr>
        <w:t>Zdolność finansowa</w:t>
      </w:r>
      <w:r w:rsidRPr="00707563">
        <w:rPr>
          <w:rFonts w:ascii="Arial" w:hAnsi="Arial" w:cs="Arial"/>
          <w:iCs/>
        </w:rPr>
        <w:t xml:space="preserve"> obrót wskazany w tej części wniosku o dofinansowanie musi być równy lub wyższy niż średnie roczne wydatki w projekcie.</w:t>
      </w:r>
    </w:p>
    <w:p w14:paraId="6750F42C" w14:textId="77777777" w:rsidR="00707563" w:rsidRPr="00707563" w:rsidRDefault="00707563" w:rsidP="00707563">
      <w:pPr>
        <w:spacing w:before="120" w:after="120" w:line="271" w:lineRule="auto"/>
        <w:rPr>
          <w:rFonts w:ascii="Arial" w:hAnsi="Arial" w:cs="Arial"/>
          <w:iCs/>
        </w:rPr>
      </w:pPr>
      <w:r w:rsidRPr="00707563">
        <w:rPr>
          <w:rFonts w:ascii="Arial" w:hAnsi="Arial" w:cs="Arial"/>
          <w:b/>
          <w:bCs/>
          <w:iCs/>
        </w:rPr>
        <w:t>WAŻNE!</w:t>
      </w:r>
      <w:r w:rsidRPr="00707563">
        <w:rPr>
          <w:rFonts w:ascii="Arial" w:hAnsi="Arial" w:cs="Arial"/>
          <w:iCs/>
        </w:rPr>
        <w:t xml:space="preserve"> W celu prawidłowego wyliczenia średnich rocznych wydatków w projekcie i zapewnienia odpowiedniego obrotu zastosuj następującą metodologię:</w:t>
      </w:r>
    </w:p>
    <w:p w14:paraId="27B42842" w14:textId="77777777" w:rsidR="00707563" w:rsidRPr="00707563" w:rsidRDefault="00707563" w:rsidP="00707563">
      <w:pPr>
        <w:spacing w:before="120" w:after="120" w:line="271" w:lineRule="auto"/>
        <w:rPr>
          <w:rFonts w:ascii="Arial" w:hAnsi="Arial" w:cs="Arial"/>
          <w:iCs/>
        </w:rPr>
      </w:pPr>
      <w:r w:rsidRPr="00707563">
        <w:rPr>
          <w:rFonts w:ascii="Arial" w:hAnsi="Arial" w:cs="Arial"/>
          <w:iCs/>
          <w:u w:val="single"/>
        </w:rPr>
        <w:t xml:space="preserve">W przypadku projektów, które trwają </w:t>
      </w:r>
      <w:r w:rsidRPr="00707563">
        <w:rPr>
          <w:rFonts w:ascii="Arial" w:hAnsi="Arial" w:cs="Arial"/>
          <w:b/>
          <w:bCs/>
          <w:iCs/>
          <w:u w:val="single"/>
        </w:rPr>
        <w:t>dłużej niż 12 miesięcy</w:t>
      </w:r>
      <w:r w:rsidRPr="00707563">
        <w:rPr>
          <w:rFonts w:ascii="Arial" w:hAnsi="Arial" w:cs="Arial"/>
          <w:bCs/>
          <w:iCs/>
          <w:u w:val="single"/>
        </w:rPr>
        <w:t>,</w:t>
      </w:r>
      <w:r w:rsidRPr="00707563">
        <w:rPr>
          <w:rFonts w:ascii="Arial" w:hAnsi="Arial" w:cs="Arial"/>
          <w:b/>
          <w:bCs/>
          <w:iCs/>
          <w:u w:val="single"/>
        </w:rPr>
        <w:t xml:space="preserve"> </w:t>
      </w:r>
      <w:r w:rsidRPr="00707563">
        <w:rPr>
          <w:rFonts w:ascii="Arial" w:hAnsi="Arial" w:cs="Arial"/>
          <w:iCs/>
        </w:rPr>
        <w:t>średnie roczne wydatki w projekcie należy wyliczyć podstawiając dane:</w:t>
      </w:r>
    </w:p>
    <w:p w14:paraId="45793183"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Wartość projektu ogółem / liczba miesięcy realizacji projektu = średnia kwota przeznaczona na realizację projektu na miesiąc</w:t>
      </w:r>
    </w:p>
    <w:p w14:paraId="556D37A5"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lastRenderedPageBreak/>
        <w:t xml:space="preserve">średnia kwota przeznaczona na realizację projektu na miesiąc * 12 miesięcy = </w:t>
      </w:r>
      <w:r w:rsidRPr="00707563">
        <w:rPr>
          <w:rFonts w:ascii="Arial" w:hAnsi="Arial" w:cs="Arial"/>
          <w:b/>
          <w:bCs/>
          <w:iCs/>
        </w:rPr>
        <w:t>średni roczny koszt wydatków w projekcie</w:t>
      </w:r>
    </w:p>
    <w:p w14:paraId="59FC929A" w14:textId="77777777" w:rsidR="00707563" w:rsidRPr="00707563" w:rsidRDefault="00707563" w:rsidP="00707563">
      <w:pPr>
        <w:spacing w:before="120" w:after="120" w:line="271" w:lineRule="auto"/>
        <w:rPr>
          <w:rFonts w:ascii="Arial" w:hAnsi="Arial" w:cs="Arial"/>
          <w:iCs/>
        </w:rPr>
      </w:pPr>
      <w:r w:rsidRPr="00707563">
        <w:rPr>
          <w:rFonts w:ascii="Arial" w:hAnsi="Arial" w:cs="Arial"/>
          <w:iCs/>
          <w:u w:val="single"/>
        </w:rPr>
        <w:t xml:space="preserve">W przypadku projektów, które </w:t>
      </w:r>
      <w:r w:rsidRPr="00707563">
        <w:rPr>
          <w:rFonts w:ascii="Arial" w:hAnsi="Arial" w:cs="Arial"/>
          <w:b/>
          <w:bCs/>
          <w:iCs/>
          <w:u w:val="single"/>
        </w:rPr>
        <w:t>trwają 12 miesięcy lub krócej</w:t>
      </w:r>
      <w:r w:rsidRPr="00707563">
        <w:rPr>
          <w:rFonts w:ascii="Arial" w:hAnsi="Arial" w:cs="Arial"/>
          <w:iCs/>
        </w:rPr>
        <w:t xml:space="preserve"> za średnie roczne wydatki w projekcie rozumie się </w:t>
      </w:r>
      <w:r w:rsidRPr="00707563">
        <w:rPr>
          <w:rFonts w:ascii="Arial" w:hAnsi="Arial" w:cs="Arial"/>
          <w:b/>
          <w:bCs/>
          <w:iCs/>
        </w:rPr>
        <w:t>całkowite wydatki w projekcie</w:t>
      </w:r>
      <w:r w:rsidRPr="00707563">
        <w:rPr>
          <w:rFonts w:ascii="Arial" w:hAnsi="Arial" w:cs="Arial"/>
          <w:iCs/>
        </w:rPr>
        <w:t>.</w:t>
      </w:r>
    </w:p>
    <w:p w14:paraId="38FF7405" w14:textId="77777777" w:rsidR="00707563" w:rsidRDefault="00707563" w:rsidP="00E06270">
      <w:pPr>
        <w:spacing w:before="120" w:after="120" w:line="271" w:lineRule="auto"/>
        <w:rPr>
          <w:rFonts w:ascii="Arial" w:hAnsi="Arial" w:cs="Arial"/>
        </w:rPr>
      </w:pPr>
    </w:p>
    <w:p w14:paraId="41038AC1" w14:textId="1B99C9E8" w:rsidR="00A35163"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2E426990" w14:textId="77777777" w:rsidR="00A35163" w:rsidRPr="00A35163" w:rsidRDefault="00A35163" w:rsidP="00A35163">
      <w:pPr>
        <w:spacing w:before="120" w:after="120" w:line="271" w:lineRule="auto"/>
        <w:rPr>
          <w:rFonts w:ascii="Arial" w:hAnsi="Arial" w:cs="Arial"/>
        </w:rPr>
      </w:pPr>
      <w:r w:rsidRPr="00A35163">
        <w:rPr>
          <w:rFonts w:ascii="Arial" w:hAnsi="Arial" w:cs="Arial"/>
        </w:rPr>
        <w:t xml:space="preserve">Jeżeli nie posiadasz publicznej usługi rejestrowanego doręczenia (e-Doręczenia) zgodnie z ustawą z dnia 18 listopada 2020 r. o doręczeniach elektronicznych (Dz. U. z 2024 r. poz. 1045 z </w:t>
      </w:r>
      <w:proofErr w:type="spellStart"/>
      <w:r w:rsidRPr="00A35163">
        <w:rPr>
          <w:rFonts w:ascii="Arial" w:hAnsi="Arial" w:cs="Arial"/>
        </w:rPr>
        <w:t>późn</w:t>
      </w:r>
      <w:proofErr w:type="spellEnd"/>
      <w:r w:rsidRPr="00A35163">
        <w:rPr>
          <w:rFonts w:ascii="Arial" w:hAnsi="Arial" w:cs="Arial"/>
        </w:rPr>
        <w:t xml:space="preserve">. zm.), ale jesteś podmiotem publicznym zobowiązany jesteś do udostępniania i obsługi elektronicznej skrzynki podawczej na podstawie art. 16 ust. 1a ustawy z dnia 17 lutego 2005 r. o informatyzacji działalności podmiotów realizujących zadania publiczne (Dz. U. z 2023 r. poz. 57),  lub jesteś innym podmiotem (wnioskodawcą), który posiada elektroniczną skrzynkę podawczą i wyraża wolę doręczania w taki sposób informacji, zgodnie z zapisami Regulaminu wyboru pisemne informacje o zakończeniu procesu oceny w formie elektronicznej doręcza się na elektroniczną skrzynkę podawczą </w:t>
      </w:r>
      <w:proofErr w:type="spellStart"/>
      <w:r w:rsidRPr="00A35163">
        <w:rPr>
          <w:rFonts w:ascii="Arial" w:hAnsi="Arial" w:cs="Arial"/>
        </w:rPr>
        <w:t>ePUAP</w:t>
      </w:r>
      <w:proofErr w:type="spellEnd"/>
      <w:r w:rsidRPr="00A35163">
        <w:rPr>
          <w:rFonts w:ascii="Arial" w:hAnsi="Arial" w:cs="Arial"/>
        </w:rPr>
        <w:t xml:space="preserve"> wskazaną w tym polu.</w:t>
      </w:r>
    </w:p>
    <w:p w14:paraId="44D893AD" w14:textId="77777777" w:rsidR="00A35163" w:rsidRPr="00A35163" w:rsidRDefault="00A35163" w:rsidP="00A35163">
      <w:pPr>
        <w:spacing w:before="120" w:after="120" w:line="271" w:lineRule="auto"/>
        <w:rPr>
          <w:rFonts w:ascii="Arial" w:hAnsi="Arial" w:cs="Arial"/>
        </w:rPr>
      </w:pPr>
      <w:r w:rsidRPr="00A35163">
        <w:rPr>
          <w:rFonts w:ascii="Arial" w:hAnsi="Arial" w:cs="Arial"/>
        </w:rPr>
        <w:t xml:space="preserve">Jeśli nie posiadasz elektronicznej skrzynki podawczej wpisz </w:t>
      </w:r>
      <w:r w:rsidRPr="00D31BC9">
        <w:rPr>
          <w:rFonts w:ascii="Arial" w:hAnsi="Arial" w:cs="Arial"/>
          <w:b/>
          <w:bCs/>
        </w:rPr>
        <w:t>NIE DOTYCZY.</w:t>
      </w:r>
      <w:r w:rsidRPr="00A35163">
        <w:rPr>
          <w:rFonts w:ascii="Arial" w:hAnsi="Arial" w:cs="Arial"/>
        </w:rPr>
        <w:t xml:space="preserve"> </w:t>
      </w:r>
    </w:p>
    <w:p w14:paraId="13B06731" w14:textId="77777777" w:rsidR="00122815" w:rsidRPr="00122815" w:rsidRDefault="00122815" w:rsidP="00122815">
      <w:pPr>
        <w:spacing w:before="120" w:after="120" w:line="271" w:lineRule="auto"/>
        <w:rPr>
          <w:rFonts w:ascii="Arial" w:hAnsi="Arial" w:cs="Arial"/>
        </w:rPr>
      </w:pPr>
      <w:r w:rsidRPr="00122815">
        <w:rPr>
          <w:rFonts w:ascii="Arial" w:hAnsi="Arial" w:cs="Arial"/>
        </w:rPr>
        <w:t xml:space="preserve">Jeżeli posiadasz publiczną usługę rejestrowanego doręczenia (e-Doręczenia) zgodnie z ustawą z dnia 18 listopada 2020 r. o doręczeniach elektronicznych (Dz. U. z 2024 r. poz. 1045 z </w:t>
      </w:r>
      <w:proofErr w:type="spellStart"/>
      <w:r w:rsidRPr="00122815">
        <w:rPr>
          <w:rFonts w:ascii="Arial" w:hAnsi="Arial" w:cs="Arial"/>
        </w:rPr>
        <w:t>późn</w:t>
      </w:r>
      <w:proofErr w:type="spellEnd"/>
      <w:r w:rsidRPr="00122815">
        <w:rPr>
          <w:rFonts w:ascii="Arial" w:hAnsi="Arial" w:cs="Arial"/>
        </w:rPr>
        <w:t xml:space="preserve">. zm.) w tym polu wpisz adres doręczenia elektronicznego tj. adres, na który przekazywana będzie korespondencja informująca o zakończeniu procesu oceny w formie elektronicznej nadana za pośrednictwem e-Doręczenia. </w:t>
      </w:r>
    </w:p>
    <w:p w14:paraId="717381F6" w14:textId="77777777" w:rsidR="00122815" w:rsidRPr="00122815" w:rsidRDefault="00122815" w:rsidP="00122815">
      <w:pPr>
        <w:spacing w:before="120" w:after="120" w:line="271" w:lineRule="auto"/>
        <w:rPr>
          <w:rFonts w:ascii="Arial" w:hAnsi="Arial" w:cs="Arial"/>
        </w:rPr>
      </w:pPr>
      <w:r w:rsidRPr="00122815">
        <w:rPr>
          <w:rFonts w:ascii="Arial" w:hAnsi="Arial" w:cs="Arial"/>
        </w:rPr>
        <w:t xml:space="preserve">Jeśli natomiast nie posiadasz adres doręczenia elektronicznego (e-Doręczenia) w polu tym wpisz </w:t>
      </w:r>
      <w:r w:rsidRPr="00D31BC9">
        <w:rPr>
          <w:rFonts w:ascii="Arial" w:hAnsi="Arial" w:cs="Arial"/>
          <w:b/>
          <w:bCs/>
        </w:rPr>
        <w:t>NIE DOTYCZY.</w:t>
      </w:r>
    </w:p>
    <w:p w14:paraId="75E5951B" w14:textId="7A40EA6D"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lastRenderedPageBreak/>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1C6DC02D" w14:textId="77777777" w:rsidR="004E1902" w:rsidRPr="00DC7D6E" w:rsidRDefault="004E1902" w:rsidP="004E1902">
      <w:pPr>
        <w:rPr>
          <w:rFonts w:ascii="Arial" w:hAnsi="Arial" w:cs="Arial"/>
          <w:lang w:eastAsia="pl-PL"/>
        </w:rPr>
      </w:pPr>
      <w:r w:rsidRPr="00F14D5D">
        <w:rPr>
          <w:rFonts w:ascii="Arial" w:hAnsi="Arial" w:cs="Arial"/>
          <w:b/>
          <w:bCs/>
        </w:rPr>
        <w:t>Komponent – pole dodatkowe</w:t>
      </w:r>
      <w:r w:rsidRPr="00F14D5D">
        <w:rPr>
          <w:rFonts w:ascii="Arial" w:hAnsi="Arial" w:cs="Arial"/>
        </w:rPr>
        <w:t xml:space="preserve"> - pole opisowe zawierające maksymalnie 4000 znaków. W tym polu możesz zawrzeć informacje, które nie zostały uwzględnione w inny</w:t>
      </w:r>
      <w:r>
        <w:rPr>
          <w:rFonts w:ascii="Arial" w:hAnsi="Arial" w:cs="Arial"/>
        </w:rPr>
        <w:t>ch</w:t>
      </w:r>
      <w:r w:rsidRPr="00F14D5D">
        <w:rPr>
          <w:rFonts w:ascii="Arial" w:hAnsi="Arial" w:cs="Arial"/>
        </w:rPr>
        <w:t xml:space="preserve"> polach we wniosku o dofinansowanie ze względu na wykorzystanie dostępnej ilości znaków. W przypadku, kiedy wszystkie informacje zostały ujęte w odpowiednich polach, wskaż „Nie dotyczy”.</w:t>
      </w:r>
      <w:r w:rsidRPr="00DC7D6E" w:rsidDel="00036C6F">
        <w:rPr>
          <w:rFonts w:ascii="Arial" w:hAnsi="Arial" w:cs="Arial"/>
          <w:lang w:eastAsia="pl-PL"/>
        </w:rPr>
        <w:t xml:space="preserve"> </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0" w:name="_Toc135387487"/>
      <w:r w:rsidRPr="007E0750">
        <w:rPr>
          <w:rFonts w:ascii="Arial" w:hAnsi="Arial" w:cs="Arial"/>
          <w:b/>
          <w:color w:val="auto"/>
        </w:rPr>
        <w:t>XI. Harmonogram</w:t>
      </w:r>
      <w:bookmarkEnd w:id="20"/>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1" w:name="_Toc135387488"/>
      <w:r w:rsidRPr="007E0750">
        <w:rPr>
          <w:rFonts w:ascii="Arial" w:hAnsi="Arial" w:cs="Arial"/>
          <w:b/>
          <w:color w:val="auto"/>
        </w:rPr>
        <w:t>XII. Oświadczenia</w:t>
      </w:r>
      <w:bookmarkEnd w:id="21"/>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586A6A28" w:rsidR="00786842" w:rsidRPr="007E0750" w:rsidRDefault="00EA37C2" w:rsidP="00E06270">
      <w:pPr>
        <w:pStyle w:val="Nagwek1"/>
        <w:spacing w:before="120" w:after="120" w:line="271" w:lineRule="auto"/>
        <w:rPr>
          <w:rFonts w:ascii="Arial" w:hAnsi="Arial" w:cs="Arial"/>
          <w:b/>
          <w:color w:val="auto"/>
        </w:rPr>
      </w:pPr>
      <w:bookmarkStart w:id="22" w:name="_Toc135387489"/>
      <w:r w:rsidRPr="007E0750">
        <w:rPr>
          <w:rFonts w:ascii="Arial" w:hAnsi="Arial" w:cs="Arial"/>
          <w:b/>
          <w:color w:val="auto"/>
        </w:rPr>
        <w:lastRenderedPageBreak/>
        <w:t>XIII. Załączniki</w:t>
      </w:r>
      <w:bookmarkEnd w:id="22"/>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3" w:name="_Toc135387490"/>
      <w:r w:rsidRPr="007E0750">
        <w:rPr>
          <w:rFonts w:ascii="Arial" w:hAnsi="Arial" w:cs="Arial"/>
          <w:b/>
          <w:color w:val="auto"/>
        </w:rPr>
        <w:t>XIV. Informacje o wniosku o dofinansowanie</w:t>
      </w:r>
      <w:bookmarkEnd w:id="23"/>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77777777" w:rsidR="008F77BA" w:rsidRPr="008F77BA" w:rsidRDefault="0041681A">
      <w:pPr>
        <w:pStyle w:val="Nagwek1"/>
        <w:rPr>
          <w:rFonts w:ascii="Arial" w:hAnsi="Arial" w:cs="Arial"/>
          <w:b/>
          <w:color w:val="auto"/>
        </w:rPr>
      </w:pPr>
      <w:bookmarkStart w:id="24" w:name="_Toc135387491"/>
      <w:r w:rsidRPr="00ED7BD3">
        <w:rPr>
          <w:rFonts w:ascii="Arial" w:hAnsi="Arial" w:cs="Arial"/>
          <w:b/>
          <w:color w:val="auto"/>
        </w:rPr>
        <w:lastRenderedPageBreak/>
        <w:t>XV. Przesłanie dokumentu do instytucji</w:t>
      </w:r>
      <w:bookmarkEnd w:id="24"/>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2ED29ABA" w:rsid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6A6A155" w14:textId="77777777" w:rsidR="00856454" w:rsidRPr="00856454" w:rsidRDefault="00856454" w:rsidP="00856454">
      <w:pPr>
        <w:rPr>
          <w:rFonts w:ascii="Arial" w:hAnsi="Arial" w:cs="Arial"/>
        </w:rPr>
      </w:pPr>
      <w:r w:rsidRPr="00856454">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0868EB6" w14:textId="77777777" w:rsidR="00856454" w:rsidRPr="0041681A" w:rsidRDefault="00856454" w:rsidP="00ED7BD3">
      <w:pPr>
        <w:rPr>
          <w:rFonts w:ascii="Arial" w:hAnsi="Arial" w:cs="Arial"/>
        </w:rPr>
      </w:pPr>
    </w:p>
    <w:p w14:paraId="5217BC81" w14:textId="77777777" w:rsidR="002176EA" w:rsidRDefault="002176EA" w:rsidP="00E06270">
      <w:pPr>
        <w:spacing w:before="120" w:after="120" w:line="271" w:lineRule="auto"/>
        <w:rPr>
          <w:rFonts w:ascii="Arial" w:hAnsi="Arial" w:cs="Arial"/>
        </w:rPr>
      </w:pPr>
    </w:p>
    <w:p w14:paraId="73A791A1" w14:textId="1DC3FA4A" w:rsidR="002176EA" w:rsidRDefault="002176EA" w:rsidP="00E06270">
      <w:pPr>
        <w:spacing w:before="120" w:after="120" w:line="271" w:lineRule="auto"/>
        <w:rPr>
          <w:rFonts w:ascii="Arial" w:hAnsi="Arial" w:cs="Arial"/>
        </w:rPr>
      </w:pPr>
    </w:p>
    <w:p w14:paraId="0265BB88" w14:textId="64D5ABCC" w:rsidR="00856454" w:rsidRDefault="00856454" w:rsidP="00E06270">
      <w:pPr>
        <w:spacing w:before="120" w:after="120" w:line="271" w:lineRule="auto"/>
        <w:rPr>
          <w:rFonts w:ascii="Arial" w:hAnsi="Arial" w:cs="Arial"/>
        </w:rPr>
      </w:pPr>
    </w:p>
    <w:p w14:paraId="742C930A" w14:textId="03742BAB" w:rsidR="00856454" w:rsidRDefault="00856454" w:rsidP="00E06270">
      <w:pPr>
        <w:spacing w:before="120" w:after="120" w:line="271" w:lineRule="auto"/>
        <w:rPr>
          <w:rFonts w:ascii="Arial" w:hAnsi="Arial" w:cs="Arial"/>
        </w:rPr>
      </w:pPr>
    </w:p>
    <w:p w14:paraId="1ABBF2AD" w14:textId="27BBB7D2" w:rsidR="00856454" w:rsidRDefault="00856454" w:rsidP="00E06270">
      <w:pPr>
        <w:spacing w:before="120" w:after="120" w:line="271" w:lineRule="auto"/>
        <w:rPr>
          <w:rFonts w:ascii="Arial" w:hAnsi="Arial" w:cs="Arial"/>
        </w:rPr>
      </w:pPr>
    </w:p>
    <w:p w14:paraId="6787BD3E" w14:textId="02C4E0E5" w:rsidR="00856454" w:rsidRDefault="00856454" w:rsidP="00E06270">
      <w:pPr>
        <w:spacing w:before="120" w:after="120" w:line="271" w:lineRule="auto"/>
        <w:rPr>
          <w:rFonts w:ascii="Arial" w:hAnsi="Arial" w:cs="Arial"/>
        </w:rPr>
      </w:pPr>
    </w:p>
    <w:p w14:paraId="55F47407" w14:textId="1DAD2D3A" w:rsidR="00856454" w:rsidRDefault="00856454" w:rsidP="00E06270">
      <w:pPr>
        <w:spacing w:before="120" w:after="120" w:line="271" w:lineRule="auto"/>
        <w:rPr>
          <w:rFonts w:ascii="Arial" w:hAnsi="Arial" w:cs="Arial"/>
        </w:rPr>
      </w:pPr>
    </w:p>
    <w:p w14:paraId="17ACC591" w14:textId="4BC819D7" w:rsidR="00856454" w:rsidRDefault="00856454" w:rsidP="00E06270">
      <w:pPr>
        <w:spacing w:before="120" w:after="120" w:line="271" w:lineRule="auto"/>
        <w:rPr>
          <w:rFonts w:ascii="Arial" w:hAnsi="Arial" w:cs="Arial"/>
        </w:rPr>
      </w:pPr>
    </w:p>
    <w:p w14:paraId="56943900" w14:textId="354BD953" w:rsidR="00856454" w:rsidRDefault="00856454" w:rsidP="00E06270">
      <w:pPr>
        <w:spacing w:before="120" w:after="120" w:line="271" w:lineRule="auto"/>
        <w:rPr>
          <w:rFonts w:ascii="Arial" w:hAnsi="Arial" w:cs="Arial"/>
        </w:rPr>
      </w:pPr>
    </w:p>
    <w:p w14:paraId="39DD0B10" w14:textId="5295949F" w:rsidR="00856454" w:rsidRDefault="00856454" w:rsidP="00E06270">
      <w:pPr>
        <w:spacing w:before="120" w:after="120" w:line="271" w:lineRule="auto"/>
        <w:rPr>
          <w:rFonts w:ascii="Arial" w:hAnsi="Arial" w:cs="Arial"/>
        </w:rPr>
      </w:pPr>
    </w:p>
    <w:p w14:paraId="4F736EFA" w14:textId="1BD23EAA" w:rsidR="00856454" w:rsidRDefault="00856454" w:rsidP="00E06270">
      <w:pPr>
        <w:spacing w:before="120" w:after="120" w:line="271" w:lineRule="auto"/>
        <w:rPr>
          <w:rFonts w:ascii="Arial" w:hAnsi="Arial" w:cs="Arial"/>
        </w:rPr>
      </w:pPr>
    </w:p>
    <w:p w14:paraId="6BBACBE2" w14:textId="1426A4E1" w:rsidR="00856454" w:rsidRDefault="00856454" w:rsidP="00E06270">
      <w:pPr>
        <w:spacing w:before="120" w:after="120" w:line="271" w:lineRule="auto"/>
        <w:rPr>
          <w:rFonts w:ascii="Arial" w:hAnsi="Arial" w:cs="Arial"/>
        </w:rPr>
      </w:pPr>
    </w:p>
    <w:p w14:paraId="29900F2D" w14:textId="459C6F75" w:rsidR="00856454" w:rsidRDefault="00856454" w:rsidP="00E06270">
      <w:pPr>
        <w:spacing w:before="120" w:after="120" w:line="271" w:lineRule="auto"/>
        <w:rPr>
          <w:rFonts w:ascii="Arial" w:hAnsi="Arial" w:cs="Arial"/>
        </w:rPr>
      </w:pPr>
    </w:p>
    <w:p w14:paraId="5E4B7849" w14:textId="4851D616" w:rsidR="00856454" w:rsidRDefault="00856454" w:rsidP="00E06270">
      <w:pPr>
        <w:spacing w:before="120" w:after="120" w:line="271" w:lineRule="auto"/>
        <w:rPr>
          <w:rFonts w:ascii="Arial" w:hAnsi="Arial" w:cs="Arial"/>
        </w:rPr>
      </w:pPr>
    </w:p>
    <w:p w14:paraId="7E8AB57C" w14:textId="68BE3808"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r w:rsidR="009D0E82">
        <w:rPr>
          <w:rStyle w:val="Odwoanieprzypisudolnego"/>
          <w:rFonts w:ascii="Arial" w:hAnsi="Arial" w:cs="Arial"/>
          <w:u w:val="single"/>
        </w:rPr>
        <w:footnoteReference w:id="5"/>
      </w:r>
    </w:p>
    <w:p w14:paraId="2A615ABF" w14:textId="7C4A47B3" w:rsidR="002176EA" w:rsidRDefault="002176EA" w:rsidP="002176EA">
      <w:pPr>
        <w:pStyle w:val="Akapitzlist"/>
        <w:numPr>
          <w:ilvl w:val="0"/>
          <w:numId w:val="60"/>
        </w:numPr>
        <w:spacing w:before="120" w:after="120" w:line="271" w:lineRule="auto"/>
        <w:rPr>
          <w:rFonts w:ascii="Arial" w:hAnsi="Arial" w:cs="Arial"/>
        </w:rPr>
      </w:pPr>
      <w:r w:rsidRPr="002176EA">
        <w:rPr>
          <w:rFonts w:ascii="Arial" w:hAnsi="Arial" w:cs="Arial"/>
        </w:rPr>
        <w:t xml:space="preserve">Identyfikacja wystąpienia pomocy publicznej/pomocy de </w:t>
      </w:r>
      <w:proofErr w:type="spellStart"/>
      <w:r w:rsidRPr="002176EA">
        <w:rPr>
          <w:rFonts w:ascii="Arial" w:hAnsi="Arial" w:cs="Arial"/>
        </w:rPr>
        <w:t>minimis</w:t>
      </w:r>
      <w:proofErr w:type="spellEnd"/>
      <w:r w:rsidRPr="002176EA">
        <w:rPr>
          <w:rFonts w:ascii="Arial" w:hAnsi="Arial" w:cs="Arial"/>
        </w:rPr>
        <w:t xml:space="preserve"> w projekcie EFS+</w:t>
      </w:r>
    </w:p>
    <w:p w14:paraId="1A9BD5F4" w14:textId="77777777" w:rsidR="00B458CB" w:rsidRDefault="00B458CB" w:rsidP="0005564E">
      <w:pPr>
        <w:spacing w:before="120" w:after="120" w:line="271" w:lineRule="auto"/>
        <w:rPr>
          <w:rFonts w:ascii="Arial" w:hAnsi="Arial" w:cs="Arial"/>
          <w:b/>
        </w:rPr>
      </w:pPr>
    </w:p>
    <w:p w14:paraId="6B32366F" w14:textId="1CDE3FC2"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005F2110" w14:textId="1540C820" w:rsidR="0005564E" w:rsidRPr="005471E6" w:rsidRDefault="0005564E" w:rsidP="0005564E">
      <w:pPr>
        <w:spacing w:before="120" w:after="120" w:line="271" w:lineRule="auto"/>
        <w:rPr>
          <w:rFonts w:ascii="Arial" w:hAnsi="Arial" w:cs="Arial"/>
        </w:rPr>
      </w:pPr>
    </w:p>
    <w:p w14:paraId="5C84031B" w14:textId="518D7CCA" w:rsidR="0005564E" w:rsidRPr="005471E6" w:rsidRDefault="0005564E" w:rsidP="0005564E">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w:t>
      </w:r>
      <w:r w:rsidRPr="005471E6">
        <w:rPr>
          <w:rFonts w:ascii="Arial" w:hAnsi="Arial" w:cs="Arial"/>
        </w:rPr>
        <w:lastRenderedPageBreak/>
        <w:t xml:space="preserve">spełnienia bądź nie spełnienia kryterium wspólnego dopuszczalności w zakresie interwencji EFS+. </w:t>
      </w:r>
    </w:p>
    <w:p w14:paraId="4F7807AA" w14:textId="1A7B2CCE"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4ACAD95A" w14:textId="027294AF" w:rsidR="0005564E" w:rsidRPr="005471E6" w:rsidRDefault="0005564E" w:rsidP="0005564E">
      <w:pPr>
        <w:spacing w:before="120" w:after="120" w:line="271" w:lineRule="auto"/>
        <w:rPr>
          <w:rFonts w:ascii="Arial" w:hAnsi="Arial" w:cs="Arial"/>
        </w:rPr>
      </w:pPr>
    </w:p>
    <w:p w14:paraId="63012E4E" w14:textId="1B0E3707" w:rsidR="0005564E" w:rsidRPr="005471E6" w:rsidRDefault="0005564E" w:rsidP="0005564E">
      <w:pPr>
        <w:spacing w:before="120" w:after="120" w:line="271" w:lineRule="auto"/>
        <w:rPr>
          <w:rFonts w:ascii="Arial" w:hAnsi="Arial" w:cs="Arial"/>
        </w:rPr>
      </w:pPr>
      <w:r w:rsidRPr="005471E6">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26" w:name="_Hlk134700881"/>
      <w:r w:rsidRPr="005471E6">
        <w:rPr>
          <w:rFonts w:ascii="Arial" w:hAnsi="Arial" w:cs="Arial"/>
        </w:rPr>
        <w:t>określone przesłanki pomocy publicznej</w:t>
      </w:r>
      <w:bookmarkEnd w:id="26"/>
      <w:r w:rsidRPr="005471E6">
        <w:rPr>
          <w:rFonts w:ascii="Arial" w:hAnsi="Arial" w:cs="Arial"/>
        </w:rPr>
        <w:t xml:space="preserve">. </w:t>
      </w:r>
    </w:p>
    <w:p w14:paraId="795A1503" w14:textId="12E765DF" w:rsidR="00856454" w:rsidRPr="005471E6" w:rsidRDefault="00856454" w:rsidP="00856454">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Pr>
          <w:rFonts w:ascii="Arial" w:hAnsi="Arial" w:cs="Arial"/>
        </w:rPr>
        <w:t xml:space="preserve">, </w:t>
      </w:r>
      <w:r w:rsidRPr="001A7C42">
        <w:rPr>
          <w:rFonts w:ascii="Arial" w:hAnsi="Arial" w:cs="Arial"/>
        </w:rPr>
        <w:t xml:space="preserve">(Dz.U.2022 poz. </w:t>
      </w:r>
      <w:hyperlink r:id="rId10" w:history="1">
        <w:r w:rsidRPr="00492785">
          <w:rPr>
            <w:rStyle w:val="Hipercze"/>
            <w:rFonts w:ascii="Arial" w:hAnsi="Arial" w:cs="Arial"/>
            <w:color w:val="auto"/>
            <w:u w:val="none"/>
          </w:rPr>
          <w:t>2782</w:t>
        </w:r>
        <w:r w:rsidR="00B67A8C" w:rsidRPr="00492785">
          <w:rPr>
            <w:rStyle w:val="Hipercze"/>
            <w:rFonts w:ascii="Arial" w:hAnsi="Arial" w:cs="Arial"/>
            <w:color w:val="auto"/>
            <w:u w:val="none"/>
          </w:rPr>
          <w:t xml:space="preserve"> z </w:t>
        </w:r>
        <w:proofErr w:type="spellStart"/>
        <w:r w:rsidR="00B67A8C" w:rsidRPr="00492785">
          <w:rPr>
            <w:rStyle w:val="Hipercze"/>
            <w:rFonts w:ascii="Arial" w:hAnsi="Arial" w:cs="Arial"/>
            <w:color w:val="auto"/>
            <w:u w:val="none"/>
          </w:rPr>
          <w:t>późn</w:t>
        </w:r>
        <w:proofErr w:type="spellEnd"/>
        <w:r w:rsidR="00B67A8C" w:rsidRPr="00492785">
          <w:rPr>
            <w:rStyle w:val="Hipercze"/>
            <w:rFonts w:ascii="Arial" w:hAnsi="Arial" w:cs="Arial"/>
            <w:color w:val="auto"/>
            <w:u w:val="none"/>
          </w:rPr>
          <w:t xml:space="preserve">. </w:t>
        </w:r>
        <w:proofErr w:type="spellStart"/>
        <w:r w:rsidR="00B67A8C" w:rsidRPr="00492785">
          <w:rPr>
            <w:rStyle w:val="Hipercze"/>
            <w:rFonts w:ascii="Arial" w:hAnsi="Arial" w:cs="Arial"/>
            <w:color w:val="auto"/>
            <w:u w:val="none"/>
          </w:rPr>
          <w:t>zm</w:t>
        </w:r>
        <w:proofErr w:type="spellEnd"/>
        <w:r w:rsidRPr="00492785">
          <w:rPr>
            <w:rStyle w:val="Hipercze"/>
            <w:rFonts w:ascii="Arial" w:hAnsi="Arial" w:cs="Arial"/>
            <w:color w:val="auto"/>
            <w:u w:val="none"/>
          </w:rPr>
          <w:t>)</w:t>
        </w:r>
      </w:hyperlink>
      <w:r w:rsidR="007579E6">
        <w:rPr>
          <w:rFonts w:ascii="Arial" w:eastAsia="Calibri" w:hAnsi="Arial" w:cs="Arial"/>
        </w:rPr>
        <w:t xml:space="preserve"> </w:t>
      </w:r>
      <w:r w:rsidRPr="005471E6">
        <w:rPr>
          <w:rFonts w:ascii="Arial" w:hAnsi="Arial" w:cs="Arial"/>
        </w:rPr>
        <w:t xml:space="preserve">oraz Rozporządzenie Komisji (UE) nr </w:t>
      </w:r>
      <w:r w:rsidR="00334886" w:rsidRPr="00334886">
        <w:rPr>
          <w:rFonts w:ascii="Arial" w:hAnsi="Arial" w:cs="Arial"/>
        </w:rPr>
        <w:t xml:space="preserve">2023/2831 </w:t>
      </w:r>
      <w:r w:rsidRPr="005471E6">
        <w:rPr>
          <w:rFonts w:ascii="Arial" w:hAnsi="Arial" w:cs="Arial"/>
        </w:rPr>
        <w:t>z dnia 1</w:t>
      </w:r>
      <w:r w:rsidR="00334886">
        <w:rPr>
          <w:rFonts w:ascii="Arial" w:hAnsi="Arial" w:cs="Arial"/>
        </w:rPr>
        <w:t>3</w:t>
      </w:r>
      <w:r w:rsidRPr="005471E6">
        <w:rPr>
          <w:rFonts w:ascii="Arial" w:hAnsi="Arial" w:cs="Arial"/>
        </w:rPr>
        <w:t xml:space="preserve"> grudnia 20</w:t>
      </w:r>
      <w:r w:rsidR="00334886">
        <w:rPr>
          <w:rFonts w:ascii="Arial" w:hAnsi="Arial" w:cs="Arial"/>
        </w:rPr>
        <w:t>2</w:t>
      </w:r>
      <w:r w:rsidRPr="005471E6">
        <w:rPr>
          <w:rFonts w:ascii="Arial" w:hAnsi="Arial" w:cs="Arial"/>
        </w:rPr>
        <w:t xml:space="preserve">3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7579E6">
        <w:rPr>
          <w:rFonts w:ascii="Arial" w:hAnsi="Arial" w:cs="Arial"/>
          <w:b/>
        </w:rPr>
        <w:t>3</w:t>
      </w:r>
      <w:r w:rsidRPr="005471E6">
        <w:rPr>
          <w:rFonts w:ascii="Arial" w:hAnsi="Arial" w:cs="Arial"/>
          <w:b/>
        </w:rPr>
        <w:t>00 000 EUR</w:t>
      </w:r>
      <w:r w:rsidRPr="005471E6">
        <w:rPr>
          <w:rFonts w:ascii="Arial" w:hAnsi="Arial" w:cs="Arial"/>
        </w:rPr>
        <w:t xml:space="preserve"> w ciągu trzech</w:t>
      </w:r>
      <w:r w:rsidR="007579E6">
        <w:rPr>
          <w:rFonts w:ascii="Arial" w:hAnsi="Arial" w:cs="Arial"/>
        </w:rPr>
        <w:t xml:space="preserve"> minionych</w:t>
      </w:r>
      <w:r w:rsidRPr="005471E6">
        <w:rPr>
          <w:rFonts w:ascii="Arial" w:hAnsi="Arial" w:cs="Arial"/>
        </w:rPr>
        <w:t xml:space="preserve"> lat</w:t>
      </w:r>
      <w:r w:rsidR="007579E6">
        <w:rPr>
          <w:rFonts w:ascii="Arial" w:hAnsi="Arial" w:cs="Arial"/>
        </w:rPr>
        <w:t>.</w:t>
      </w:r>
      <w:r w:rsidRPr="005471E6">
        <w:rPr>
          <w:rFonts w:ascii="Arial" w:hAnsi="Arial" w:cs="Arial"/>
        </w:rPr>
        <w:t xml:space="preserve"> </w:t>
      </w:r>
    </w:p>
    <w:p w14:paraId="07482E66" w14:textId="2D665997" w:rsidR="0005564E" w:rsidRPr="005471E6" w:rsidRDefault="0005564E" w:rsidP="0005564E">
      <w:pPr>
        <w:spacing w:before="120" w:after="120" w:line="271" w:lineRule="auto"/>
        <w:rPr>
          <w:rFonts w:ascii="Arial" w:hAnsi="Arial" w:cs="Arial"/>
        </w:rPr>
      </w:pPr>
      <w:bookmarkStart w:id="27" w:name="_Toc45803791"/>
      <w:bookmarkStart w:id="28" w:name="_Toc45804425"/>
      <w:r w:rsidRPr="005471E6">
        <w:rPr>
          <w:rFonts w:ascii="Arial" w:hAnsi="Arial" w:cs="Arial"/>
          <w:b/>
        </w:rPr>
        <w:t xml:space="preserve">Analiza występowania w ramach projektu pomocy publicznej lub pomocy de </w:t>
      </w:r>
      <w:proofErr w:type="spellStart"/>
      <w:r w:rsidRPr="005471E6">
        <w:rPr>
          <w:rFonts w:ascii="Arial" w:hAnsi="Arial" w:cs="Arial"/>
          <w:b/>
        </w:rPr>
        <w:t>minimis</w:t>
      </w:r>
      <w:proofErr w:type="spellEnd"/>
      <w:r w:rsidRPr="005471E6">
        <w:rPr>
          <w:rFonts w:ascii="Arial" w:hAnsi="Arial" w:cs="Arial"/>
          <w:b/>
        </w:rPr>
        <w:t xml:space="preserve">, </w:t>
      </w:r>
      <w:r w:rsidRPr="005471E6">
        <w:rPr>
          <w:rFonts w:ascii="Arial" w:hAnsi="Arial" w:cs="Arial"/>
        </w:rPr>
        <w:t>w odniesieniu do własnego podmiotu</w:t>
      </w:r>
      <w:r w:rsidRPr="005471E6">
        <w:rPr>
          <w:rFonts w:ascii="Arial" w:hAnsi="Arial" w:cs="Arial"/>
          <w:b/>
        </w:rPr>
        <w:t xml:space="preserve"> polega m.in. na określeniu,</w:t>
      </w:r>
      <w:r w:rsidRPr="005471E6">
        <w:rPr>
          <w:rFonts w:ascii="Arial" w:hAnsi="Arial" w:cs="Arial"/>
        </w:rPr>
        <w:t xml:space="preserve"> </w:t>
      </w:r>
      <w:r w:rsidRPr="005471E6">
        <w:rPr>
          <w:rFonts w:ascii="Arial" w:hAnsi="Arial" w:cs="Arial"/>
          <w:b/>
        </w:rPr>
        <w:t>czy jesteś Wnioskodawco potencjalnym beneficjentem pomocy</w:t>
      </w:r>
      <w:r w:rsidRPr="005471E6">
        <w:rPr>
          <w:rFonts w:ascii="Arial" w:hAnsi="Arial" w:cs="Arial"/>
        </w:rPr>
        <w:t xml:space="preserve"> </w:t>
      </w:r>
      <w:r w:rsidRPr="005471E6">
        <w:rPr>
          <w:rFonts w:ascii="Arial" w:hAnsi="Arial" w:cs="Arial"/>
          <w:b/>
        </w:rPr>
        <w:t>zgodnie</w:t>
      </w:r>
      <w:r w:rsidRPr="005471E6">
        <w:rPr>
          <w:rFonts w:ascii="Arial" w:hAnsi="Arial" w:cs="Arial"/>
        </w:rPr>
        <w:t xml:space="preserve"> </w:t>
      </w:r>
      <w:r w:rsidRPr="005471E6">
        <w:rPr>
          <w:rFonts w:ascii="Arial" w:hAnsi="Arial" w:cs="Arial"/>
          <w:b/>
        </w:rPr>
        <w:t xml:space="preserve">ustawą z  dnia 30 kwietnia 2004 r. o postępowaniu w sprawach dotyczących pomocy publicznej. Powyższa ustawa wskazuje, iż  beneficjentem pomocy jest </w:t>
      </w:r>
      <w:r w:rsidRPr="005471E6">
        <w:rPr>
          <w:rFonts w:ascii="Arial" w:hAnsi="Arial" w:cs="Arial"/>
        </w:rPr>
        <w:t xml:space="preserve">podmiot prowadzący działalność gospodarczą, w tym podmiot prowadzący działalność w zakresie rolnictwa lub rybołówstwa, bez względu na formę </w:t>
      </w:r>
      <w:proofErr w:type="spellStart"/>
      <w:r w:rsidRPr="005471E6">
        <w:rPr>
          <w:rFonts w:ascii="Arial" w:hAnsi="Arial" w:cs="Arial"/>
        </w:rPr>
        <w:t>organizacyjno</w:t>
      </w:r>
      <w:proofErr w:type="spellEnd"/>
      <w:r w:rsidRPr="005471E6">
        <w:rPr>
          <w:rFonts w:ascii="Arial" w:hAnsi="Arial" w:cs="Arial"/>
        </w:rPr>
        <w:t xml:space="preserve"> - prawną oraz sposób finansowania.</w:t>
      </w:r>
      <w:r w:rsidRPr="005471E6">
        <w:rPr>
          <w:rFonts w:ascii="Arial" w:hAnsi="Arial" w:cs="Arial"/>
          <w:b/>
        </w:rPr>
        <w:t xml:space="preserve"> </w:t>
      </w:r>
      <w:r w:rsidRPr="005471E6">
        <w:rPr>
          <w:rFonts w:ascii="Arial" w:hAnsi="Arial" w:cs="Arial"/>
        </w:rPr>
        <w:t>Pojęcie działalności gospodarczej związane jest z oferowaniem dóbr i usług na rynku.</w:t>
      </w:r>
      <w:bookmarkEnd w:id="27"/>
      <w:bookmarkEnd w:id="28"/>
    </w:p>
    <w:p w14:paraId="7728B4C6" w14:textId="65EDD9EF" w:rsidR="0005564E" w:rsidRPr="005471E6" w:rsidRDefault="0005564E" w:rsidP="0005564E">
      <w:pPr>
        <w:spacing w:before="120" w:after="120" w:line="271" w:lineRule="auto"/>
        <w:rPr>
          <w:rFonts w:ascii="Arial" w:hAnsi="Arial" w:cs="Arial"/>
        </w:rPr>
      </w:pPr>
      <w:bookmarkStart w:id="29"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29"/>
      <w:r w:rsidRPr="005471E6">
        <w:rPr>
          <w:rFonts w:ascii="Arial" w:hAnsi="Arial" w:cs="Arial"/>
        </w:rPr>
        <w:t xml:space="preserve"> </w:t>
      </w:r>
    </w:p>
    <w:p w14:paraId="6FAC1932" w14:textId="24D1BD78" w:rsidR="0005564E" w:rsidRPr="005471E6" w:rsidRDefault="0005564E" w:rsidP="0005564E">
      <w:pPr>
        <w:spacing w:before="120" w:after="120" w:line="271" w:lineRule="auto"/>
        <w:rPr>
          <w:rFonts w:ascii="Arial" w:hAnsi="Arial" w:cs="Arial"/>
          <w:b/>
        </w:rPr>
      </w:pPr>
      <w:bookmarkStart w:id="30"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w:t>
      </w:r>
      <w:r w:rsidRPr="005471E6">
        <w:rPr>
          <w:rFonts w:ascii="Arial" w:hAnsi="Arial" w:cs="Arial"/>
          <w:b/>
        </w:rPr>
        <w:lastRenderedPageBreak/>
        <w:t xml:space="preserve">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6"/>
      </w:r>
      <w:bookmarkEnd w:id="30"/>
      <w:r w:rsidRPr="005471E6">
        <w:rPr>
          <w:rFonts w:ascii="Arial" w:hAnsi="Arial" w:cs="Arial"/>
          <w:b/>
        </w:rPr>
        <w:t xml:space="preserve"> </w:t>
      </w:r>
    </w:p>
    <w:p w14:paraId="384F8A60" w14:textId="2C723CA7" w:rsidR="0005564E" w:rsidRPr="005471E6" w:rsidRDefault="0005564E" w:rsidP="0005564E">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A12FCD">
        <w:rPr>
          <w:rFonts w:ascii="Arial" w:hAnsi="Arial" w:cs="Arial"/>
        </w:rPr>
        <w:t>3</w:t>
      </w:r>
      <w:r w:rsidRPr="005471E6">
        <w:rPr>
          <w:rFonts w:ascii="Arial" w:hAnsi="Arial" w:cs="Arial"/>
        </w:rPr>
        <w:t xml:space="preserve">00 tys. EUR )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p>
    <w:p w14:paraId="5E7C5E6A" w14:textId="322CC003"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2Rozporządzenia Komisji (UE) nr </w:t>
      </w:r>
      <w:r w:rsidR="00A12FCD">
        <w:rPr>
          <w:rFonts w:ascii="Arial" w:hAnsi="Arial" w:cs="Arial"/>
        </w:rPr>
        <w:t>2023/2831</w:t>
      </w:r>
      <w:r w:rsidRPr="005471E6">
        <w:rPr>
          <w:rFonts w:ascii="Arial" w:hAnsi="Arial" w:cs="Arial"/>
        </w:rPr>
        <w:t xml:space="preserve"> z dnia 1</w:t>
      </w:r>
      <w:r w:rsidR="00A12FCD">
        <w:rPr>
          <w:rFonts w:ascii="Arial" w:hAnsi="Arial" w:cs="Arial"/>
        </w:rPr>
        <w:t>3</w:t>
      </w:r>
      <w:r w:rsidRPr="005471E6">
        <w:rPr>
          <w:rFonts w:ascii="Arial" w:hAnsi="Arial" w:cs="Arial"/>
        </w:rPr>
        <w:t xml:space="preserve"> grudnia 20</w:t>
      </w:r>
      <w:r w:rsidR="00A12FCD">
        <w:rPr>
          <w:rFonts w:ascii="Arial" w:hAnsi="Arial" w:cs="Arial"/>
        </w:rPr>
        <w:t>2</w:t>
      </w:r>
      <w:r w:rsidRPr="005471E6">
        <w:rPr>
          <w:rFonts w:ascii="Arial" w:hAnsi="Arial" w:cs="Arial"/>
        </w:rPr>
        <w:t>3 r.):</w:t>
      </w:r>
    </w:p>
    <w:p w14:paraId="643EE4AB" w14:textId="13A940BE"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A12FCD">
        <w:rPr>
          <w:rFonts w:ascii="Arial" w:hAnsi="Arial" w:cs="Arial"/>
        </w:rPr>
        <w:t xml:space="preserve"> lub</w:t>
      </w:r>
      <w:r w:rsidRPr="005471E6">
        <w:rPr>
          <w:rFonts w:ascii="Arial" w:hAnsi="Arial" w:cs="Arial"/>
        </w:rPr>
        <w:t xml:space="preserve"> wspólników;</w:t>
      </w:r>
    </w:p>
    <w:p w14:paraId="5BD75DFE" w14:textId="5BD5C68C"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703DCC5C" w14:textId="332EC83F"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33BEFAFD"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A12FCD">
        <w:rPr>
          <w:rFonts w:ascii="Arial" w:hAnsi="Arial" w:cs="Arial"/>
        </w:rPr>
        <w:t xml:space="preserve"> lub</w:t>
      </w:r>
      <w:r w:rsidRPr="005471E6">
        <w:rPr>
          <w:rFonts w:ascii="Arial" w:hAnsi="Arial" w:cs="Arial"/>
        </w:rPr>
        <w:t xml:space="preserve"> wspólnikami tej jednostki, większość praw głosu akcjonariuszy</w:t>
      </w:r>
      <w:r w:rsidR="00A12FCD">
        <w:rPr>
          <w:rFonts w:ascii="Arial" w:hAnsi="Arial" w:cs="Arial"/>
        </w:rPr>
        <w:t xml:space="preserve"> lub</w:t>
      </w:r>
      <w:r w:rsidRPr="005471E6">
        <w:rPr>
          <w:rFonts w:ascii="Arial" w:hAnsi="Arial" w:cs="Arial"/>
        </w:rPr>
        <w:t xml:space="preserve"> wspólników tej jednostki.</w:t>
      </w:r>
    </w:p>
    <w:p w14:paraId="61D6FCDF" w14:textId="1C358925"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FAFD75F" w14:textId="4E5DE410" w:rsidR="0005564E" w:rsidRPr="005471E6" w:rsidRDefault="0005564E" w:rsidP="0005564E">
      <w:pPr>
        <w:spacing w:before="120" w:after="120" w:line="271" w:lineRule="auto"/>
        <w:rPr>
          <w:rFonts w:ascii="Arial" w:hAnsi="Arial" w:cs="Arial"/>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a wnioskodawca jest jednocześnie przedsiębiorcą w rozumieniu przepisów o pomocy publicznej</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miedzy państwami członkowskimi UE (5):</w:t>
      </w:r>
    </w:p>
    <w:p w14:paraId="67E6219D" w14:textId="030318E7" w:rsidR="0005564E" w:rsidRPr="005471E6" w:rsidRDefault="0005564E" w:rsidP="0005564E">
      <w:pPr>
        <w:spacing w:before="120" w:after="120" w:line="271" w:lineRule="auto"/>
        <w:rPr>
          <w:rFonts w:ascii="Arial" w:hAnsi="Arial" w:cs="Arial"/>
          <w:b/>
          <w:bCs/>
        </w:rPr>
      </w:pPr>
      <w:r w:rsidRPr="005471E6">
        <w:rPr>
          <w:rFonts w:ascii="Arial" w:hAnsi="Arial" w:cs="Arial"/>
          <w:b/>
          <w:bCs/>
        </w:rPr>
        <w:t xml:space="preserve">1. Transfer zasobów publicznych </w:t>
      </w:r>
    </w:p>
    <w:p w14:paraId="02A47688" w14:textId="368D127F"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w:t>
      </w:r>
      <w:r w:rsidRPr="005471E6">
        <w:rPr>
          <w:rFonts w:ascii="Arial" w:hAnsi="Arial" w:cs="Arial"/>
        </w:rPr>
        <w:lastRenderedPageBreak/>
        <w:t xml:space="preserve">również w przypadku transakcji zawieranych między dwoma podmiotami niepublicznymi. Transfer zasobów może przybrać inne następujące formy: </w:t>
      </w:r>
    </w:p>
    <w:p w14:paraId="7A63E17F" w14:textId="5D0B5C9D"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17ECE202"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26B36DE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4C8C953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39363DE3"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0F105E1"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697B6F76"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20221542"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60E8B34C" w:rsidR="0005564E" w:rsidRPr="005471E6" w:rsidRDefault="0005564E" w:rsidP="0005564E">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C17DE79"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3ABEB5A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3F70CA51"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58C085E7" w14:textId="68480E8A" w:rsidR="0005564E" w:rsidRPr="005471E6" w:rsidRDefault="0005564E" w:rsidP="0005564E">
      <w:pPr>
        <w:spacing w:before="120" w:after="120" w:line="271" w:lineRule="auto"/>
        <w:rPr>
          <w:rFonts w:ascii="Arial" w:hAnsi="Arial" w:cs="Arial"/>
        </w:rPr>
      </w:pPr>
      <w:r w:rsidRPr="005471E6">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ma charakter pomocniczy </w:t>
      </w:r>
      <w:bookmarkStart w:id="31" w:name="_Hlk134601642"/>
      <w:r w:rsidRPr="005471E6">
        <w:rPr>
          <w:rFonts w:ascii="Arial" w:hAnsi="Arial" w:cs="Arial"/>
          <w:b/>
        </w:rPr>
        <w:t>przesłankę należy uznać za niespełnioną</w:t>
      </w:r>
      <w:bookmarkEnd w:id="31"/>
      <w:r w:rsidRPr="005471E6">
        <w:rPr>
          <w:rFonts w:ascii="Arial" w:hAnsi="Arial" w:cs="Arial"/>
          <w:b/>
        </w:rPr>
        <w:t xml:space="preserve">, w przeciwnym razie  </w:t>
      </w:r>
      <w:bookmarkStart w:id="32" w:name="_Hlk134601503"/>
      <w:r w:rsidRPr="005471E6">
        <w:rPr>
          <w:rFonts w:ascii="Arial" w:hAnsi="Arial" w:cs="Arial"/>
          <w:b/>
        </w:rPr>
        <w:t xml:space="preserve">należy uznać </w:t>
      </w:r>
      <w:bookmarkStart w:id="33" w:name="_Hlk134601499"/>
      <w:bookmarkEnd w:id="32"/>
      <w:r w:rsidRPr="005471E6">
        <w:rPr>
          <w:rFonts w:ascii="Arial" w:hAnsi="Arial" w:cs="Arial"/>
          <w:b/>
        </w:rPr>
        <w:t>przesłankę za spełnioną.</w:t>
      </w:r>
      <w:bookmarkEnd w:id="33"/>
    </w:p>
    <w:p w14:paraId="6CDDCB9A" w14:textId="152A2372"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13D8C73D" w14:textId="3AD05AA5" w:rsidR="0005564E" w:rsidRPr="005471E6" w:rsidRDefault="0005564E" w:rsidP="0005564E">
      <w:pPr>
        <w:spacing w:before="120" w:after="120" w:line="271" w:lineRule="auto"/>
        <w:rPr>
          <w:rFonts w:ascii="Arial" w:hAnsi="Arial" w:cs="Arial"/>
        </w:rPr>
      </w:pPr>
      <w:r w:rsidRPr="005471E6">
        <w:rPr>
          <w:rFonts w:ascii="Arial" w:hAnsi="Arial" w:cs="Arial"/>
          <w:b/>
          <w:bCs/>
        </w:rPr>
        <w:t>4. Zakłócenie konkurencji</w:t>
      </w:r>
    </w:p>
    <w:p w14:paraId="7E601F09" w14:textId="5CD4476B" w:rsidR="0005564E" w:rsidRPr="005471E6" w:rsidRDefault="0005564E" w:rsidP="0005564E">
      <w:pPr>
        <w:spacing w:before="120" w:after="120" w:line="271" w:lineRule="auto"/>
        <w:rPr>
          <w:rFonts w:ascii="Arial" w:hAnsi="Arial" w:cs="Arial"/>
        </w:rPr>
      </w:pPr>
      <w:r w:rsidRPr="005471E6">
        <w:rPr>
          <w:rFonts w:ascii="Arial" w:hAnsi="Arial" w:cs="Arial"/>
        </w:rPr>
        <w:lastRenderedPageBreak/>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5515C2B9"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24B3B40" w14:textId="3D66F2CA"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7B2CF6CA" w14:textId="24A103D7" w:rsidR="0005564E" w:rsidRDefault="0005564E" w:rsidP="0005564E">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7BFE6B86" w14:textId="77777777" w:rsidR="00A12FCD" w:rsidRPr="00A12FCD" w:rsidRDefault="00A12FCD" w:rsidP="00A12FCD">
      <w:pPr>
        <w:spacing w:before="120" w:after="120" w:line="271" w:lineRule="auto"/>
        <w:rPr>
          <w:rFonts w:ascii="Arial" w:hAnsi="Arial" w:cs="Arial"/>
        </w:rPr>
      </w:pPr>
      <w:r w:rsidRPr="00492785">
        <w:rPr>
          <w:rFonts w:ascii="Arial" w:hAnsi="Arial" w:cs="Arial"/>
          <w:b/>
          <w:bCs/>
        </w:rPr>
        <w:t>UWAGA!!!</w:t>
      </w:r>
      <w:r w:rsidRPr="00A12FCD">
        <w:rPr>
          <w:rFonts w:ascii="Arial" w:hAnsi="Arial" w:cs="Arial"/>
        </w:rPr>
        <w:t xml:space="preserve"> W odniesieniu do przesłanki dotyczącej zakłócenia konkurencji (4.) oraz przesłanki dotyczącej wpływu na wymianę handlową pomiędzy państwami (5.) nie można wykluczyć możliwości wystąpienia sytuacji,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6ED15E9C" w14:textId="77777777" w:rsidR="00A12FCD" w:rsidRPr="005471E6" w:rsidRDefault="00A12FCD" w:rsidP="0005564E">
      <w:pPr>
        <w:spacing w:before="120" w:after="120" w:line="271" w:lineRule="auto"/>
        <w:rPr>
          <w:rFonts w:ascii="Arial" w:hAnsi="Arial" w:cs="Arial"/>
        </w:rPr>
      </w:pPr>
    </w:p>
    <w:p w14:paraId="07049CD8" w14:textId="0423FDDD"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3CEC938"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48A80501" w:rsidR="0005564E" w:rsidRPr="005471E6" w:rsidRDefault="0005564E" w:rsidP="0005564E">
      <w:pPr>
        <w:spacing w:before="120" w:after="120" w:line="271" w:lineRule="auto"/>
        <w:rPr>
          <w:rFonts w:ascii="Arial" w:hAnsi="Arial" w:cs="Arial"/>
          <w:b/>
        </w:rPr>
      </w:pPr>
      <w:r w:rsidRPr="005471E6">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02EBE904" w:rsidR="0005564E" w:rsidRPr="005471E6" w:rsidRDefault="0005564E" w:rsidP="0005564E">
      <w:pPr>
        <w:spacing w:before="120" w:after="120" w:line="271" w:lineRule="auto"/>
        <w:rPr>
          <w:rFonts w:ascii="Arial" w:hAnsi="Arial" w:cs="Arial"/>
        </w:rPr>
      </w:pPr>
      <w:r w:rsidRPr="005471E6">
        <w:rPr>
          <w:rFonts w:ascii="Arial" w:hAnsi="Arial" w:cs="Arial"/>
        </w:rPr>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356FCF3A" w14:textId="5B06279B" w:rsidR="0005564E" w:rsidRPr="005471E6" w:rsidRDefault="0005564E" w:rsidP="0005564E">
      <w:pPr>
        <w:spacing w:before="120" w:after="120" w:line="271" w:lineRule="auto"/>
        <w:rPr>
          <w:rFonts w:ascii="Arial" w:hAnsi="Arial" w:cs="Arial"/>
          <w:lang w:val="x-none"/>
        </w:rPr>
      </w:pPr>
      <w:r w:rsidRPr="005471E6">
        <w:rPr>
          <w:rFonts w:ascii="Arial" w:hAnsi="Arial" w:cs="Arial"/>
        </w:rPr>
        <w:lastRenderedPageBreak/>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 </w:t>
      </w:r>
      <w:r w:rsidR="00A12FCD">
        <w:rPr>
          <w:rFonts w:ascii="Arial" w:hAnsi="Arial" w:cs="Arial"/>
          <w:lang w:val="x-none"/>
        </w:rPr>
        <w:t>2023/2831</w:t>
      </w:r>
      <w:r w:rsidRPr="005471E6">
        <w:rPr>
          <w:rFonts w:ascii="Arial" w:hAnsi="Arial" w:cs="Arial"/>
          <w:lang w:val="x-none"/>
        </w:rPr>
        <w:t xml:space="preserve"> z dnia 1</w:t>
      </w:r>
      <w:r w:rsidR="00A12FCD">
        <w:rPr>
          <w:rFonts w:ascii="Arial" w:hAnsi="Arial" w:cs="Arial"/>
          <w:lang w:val="x-none"/>
        </w:rPr>
        <w:t>3</w:t>
      </w:r>
      <w:r w:rsidRPr="005471E6">
        <w:rPr>
          <w:rFonts w:ascii="Arial" w:hAnsi="Arial" w:cs="Arial"/>
          <w:lang w:val="x-none"/>
        </w:rPr>
        <w:t xml:space="preserve"> grudnia </w:t>
      </w:r>
      <w:r w:rsidR="00334886" w:rsidRPr="005471E6">
        <w:rPr>
          <w:rFonts w:ascii="Arial" w:hAnsi="Arial" w:cs="Arial"/>
          <w:lang w:val="x-none"/>
        </w:rPr>
        <w:t>20</w:t>
      </w:r>
      <w:r w:rsidR="00334886">
        <w:rPr>
          <w:rFonts w:ascii="Arial" w:hAnsi="Arial" w:cs="Arial"/>
          <w:lang w:val="x-none"/>
        </w:rPr>
        <w:t>2</w:t>
      </w:r>
      <w:r w:rsidR="00334886" w:rsidRPr="005471E6">
        <w:rPr>
          <w:rFonts w:ascii="Arial" w:hAnsi="Arial" w:cs="Arial"/>
          <w:lang w:val="x-none"/>
        </w:rPr>
        <w:t xml:space="preserve">3 </w:t>
      </w:r>
      <w:r w:rsidRPr="005471E6">
        <w:rPr>
          <w:rFonts w:ascii="Arial" w:hAnsi="Arial" w:cs="Arial"/>
          <w:lang w:val="x-none"/>
        </w:rPr>
        <w:t xml:space="preserve">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p>
    <w:p w14:paraId="1D6DC089" w14:textId="4435D483" w:rsidR="0005564E" w:rsidRPr="005471E6" w:rsidRDefault="0005564E" w:rsidP="0005564E">
      <w:pPr>
        <w:spacing w:before="120" w:after="120" w:line="271" w:lineRule="auto"/>
        <w:rPr>
          <w:rFonts w:ascii="Arial" w:hAnsi="Arial" w:cs="Arial"/>
        </w:rPr>
      </w:pPr>
    </w:p>
    <w:p w14:paraId="168000CB" w14:textId="2AF48757" w:rsidR="0005564E" w:rsidRPr="005471E6" w:rsidRDefault="0005564E" w:rsidP="0005564E">
      <w:pPr>
        <w:spacing w:before="120" w:after="120" w:line="271" w:lineRule="auto"/>
        <w:rPr>
          <w:rFonts w:ascii="Arial" w:hAnsi="Arial" w:cs="Arial"/>
        </w:rPr>
      </w:pPr>
      <w:bookmarkStart w:id="34"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zaznacza się żadnego rodzaju pomocy. W przypadku pomocy występującej na drugim poziomie, nie ma możliwości wskazania, które wydatki związane są z udzielaniem przez wnioskodawcę pomocy publicznej/de </w:t>
      </w:r>
      <w:proofErr w:type="spellStart"/>
      <w:r w:rsidRPr="005471E6">
        <w:rPr>
          <w:rFonts w:ascii="Arial" w:hAnsi="Arial" w:cs="Arial"/>
        </w:rPr>
        <w:t>minimis</w:t>
      </w:r>
      <w:proofErr w:type="spellEnd"/>
      <w:r w:rsidRPr="005471E6">
        <w:rPr>
          <w:rFonts w:ascii="Arial" w:hAnsi="Arial" w:cs="Arial"/>
        </w:rPr>
        <w:t xml:space="preserve"> w kartach wydatków. </w:t>
      </w:r>
    </w:p>
    <w:p w14:paraId="47AB27FD" w14:textId="01F8D785" w:rsidR="0005564E" w:rsidRPr="005471E6" w:rsidRDefault="0005564E" w:rsidP="0005564E">
      <w:pPr>
        <w:spacing w:before="120" w:after="120" w:line="271" w:lineRule="auto"/>
        <w:rPr>
          <w:rFonts w:ascii="Arial" w:hAnsi="Arial" w:cs="Arial"/>
        </w:rPr>
      </w:pPr>
    </w:p>
    <w:p w14:paraId="0C29F040" w14:textId="0D62CEC7" w:rsidR="0005564E" w:rsidRPr="005471E6" w:rsidRDefault="0005564E" w:rsidP="0005564E">
      <w:pPr>
        <w:spacing w:before="120" w:after="120" w:line="271" w:lineRule="auto"/>
        <w:rPr>
          <w:rFonts w:ascii="Arial" w:hAnsi="Arial" w:cs="Arial"/>
        </w:rPr>
      </w:pPr>
      <w:r w:rsidRPr="005471E6">
        <w:rPr>
          <w:rFonts w:ascii="Arial" w:hAnsi="Arial" w:cs="Arial"/>
        </w:rPr>
        <w:t xml:space="preserve">Niezależnie od powyższego, koszty objęte pomocą na drugim poziomie powinny być wskazane we wniosku o dofinansowanie. 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bookmarkEnd w:id="34"/>
    <w:p w14:paraId="56C50770" w14:textId="427C493B"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6CCE008A" w:rsidR="0005564E" w:rsidRPr="005471E6" w:rsidRDefault="0005564E" w:rsidP="0005564E">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 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2A304CD4" w14:textId="129EB2BB" w:rsidR="0005564E" w:rsidRPr="005471E6" w:rsidRDefault="0005564E" w:rsidP="0005564E">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niezbędne do prawidłowej oceny ww. kryterium będą załączone do opublikowanego w systemie SOWA wniosku o dofinansowanie następujące dokumenty:</w:t>
      </w:r>
    </w:p>
    <w:p w14:paraId="1A0036E3" w14:textId="38254BEA"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lub rybołówstwie, stanowiących odpowiednio: załącznik nr 7.10 oraz załącznik nr 7.11 do niniejszej </w:t>
      </w:r>
      <w:r w:rsidRPr="005471E6">
        <w:rPr>
          <w:rFonts w:ascii="Arial" w:hAnsi="Arial" w:cs="Arial"/>
          <w:i/>
          <w:iCs/>
        </w:rPr>
        <w:t xml:space="preserve">Instrukcji </w:t>
      </w:r>
      <w:r w:rsidRPr="005471E6">
        <w:rPr>
          <w:rFonts w:ascii="Arial" w:hAnsi="Arial" w:cs="Arial"/>
          <w:iCs/>
        </w:rPr>
        <w:t>oraz;</w:t>
      </w:r>
    </w:p>
    <w:p w14:paraId="15465C16" w14:textId="64D3F26E" w:rsidR="0005564E" w:rsidRPr="007E49A6" w:rsidRDefault="0005564E" w:rsidP="007E49A6">
      <w:pPr>
        <w:numPr>
          <w:ilvl w:val="0"/>
          <w:numId w:val="6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7E49A6">
        <w:rPr>
          <w:rFonts w:ascii="Arial" w:hAnsi="Arial" w:cs="Arial"/>
          <w:iCs/>
        </w:rPr>
        <w:t>2</w:t>
      </w:r>
      <w:r w:rsidRPr="005471E6">
        <w:rPr>
          <w:rFonts w:ascii="Arial" w:hAnsi="Arial" w:cs="Arial"/>
          <w:iCs/>
        </w:rPr>
        <w:t xml:space="preserve">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lastRenderedPageBreak/>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7E49A6">
        <w:rPr>
          <w:rFonts w:ascii="Arial" w:hAnsi="Arial" w:cs="Arial"/>
          <w:iCs/>
        </w:rPr>
        <w:t>3</w:t>
      </w:r>
      <w:r w:rsidRPr="007E49A6">
        <w:rPr>
          <w:rFonts w:ascii="Arial" w:hAnsi="Arial" w:cs="Arial"/>
          <w:iCs/>
        </w:rPr>
        <w:t xml:space="preserve"> do Regulaminu naboru</w:t>
      </w:r>
    </w:p>
    <w:p w14:paraId="4747859E" w14:textId="1FA557F8"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4CF5BEC7" w:rsidR="0005564E" w:rsidRPr="005471E6" w:rsidRDefault="0005564E" w:rsidP="0005564E">
      <w:pPr>
        <w:spacing w:before="120" w:after="120" w:line="271" w:lineRule="auto"/>
        <w:rPr>
          <w:rFonts w:ascii="Arial" w:hAnsi="Arial" w:cs="Arial"/>
        </w:rPr>
      </w:pPr>
      <w:r w:rsidRPr="005471E6">
        <w:rPr>
          <w:rFonts w:ascii="Arial" w:hAnsi="Arial" w:cs="Arial"/>
        </w:rPr>
        <w:t xml:space="preserve">Prawdziwość oświadczenia Beneficjenta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1" w:history="1">
        <w:r w:rsidRPr="005471E6">
          <w:rPr>
            <w:rStyle w:val="Hipercze"/>
            <w:rFonts w:ascii="Arial" w:hAnsi="Arial" w:cs="Arial"/>
          </w:rPr>
          <w:t>https://sudop.uokik.gov.pl/home</w:t>
        </w:r>
      </w:hyperlink>
      <w:r w:rsidRPr="005471E6">
        <w:rPr>
          <w:rFonts w:ascii="Arial" w:hAnsi="Arial" w:cs="Arial"/>
        </w:rPr>
        <w:t>).</w:t>
      </w:r>
    </w:p>
    <w:p w14:paraId="63C5E1EF" w14:textId="6C132B5B"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55CDC82D" w:rsidR="0005564E" w:rsidRDefault="0005564E" w:rsidP="0005564E">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18A72B37" w14:textId="77777777" w:rsidR="00F90ABF" w:rsidRDefault="00F90ABF" w:rsidP="0005564E">
      <w:pPr>
        <w:spacing w:before="120" w:after="120" w:line="271" w:lineRule="auto"/>
        <w:rPr>
          <w:rFonts w:ascii="Arial" w:hAnsi="Arial" w:cs="Arial"/>
        </w:rPr>
      </w:pPr>
    </w:p>
    <w:p w14:paraId="03AF9F72" w14:textId="77777777" w:rsidR="00F90ABF" w:rsidRPr="00F90ABF" w:rsidRDefault="00F90ABF" w:rsidP="00F90ABF">
      <w:pPr>
        <w:numPr>
          <w:ilvl w:val="0"/>
          <w:numId w:val="70"/>
        </w:numPr>
        <w:spacing w:before="120" w:after="120" w:line="271" w:lineRule="auto"/>
        <w:rPr>
          <w:rFonts w:ascii="Arial" w:hAnsi="Arial" w:cs="Arial"/>
        </w:rPr>
      </w:pPr>
      <w:r w:rsidRPr="00F90ABF">
        <w:rPr>
          <w:rFonts w:ascii="Arial" w:hAnsi="Arial" w:cs="Arial"/>
        </w:rPr>
        <w:t>Kategorie kosztów w budżecie projektu wraz z opisami</w:t>
      </w:r>
    </w:p>
    <w:p w14:paraId="038486A6" w14:textId="77777777" w:rsidR="00F90ABF" w:rsidRPr="00F90ABF" w:rsidRDefault="00F90ABF" w:rsidP="00F90ABF">
      <w:pPr>
        <w:spacing w:before="120" w:after="120" w:line="271" w:lineRule="auto"/>
        <w:rPr>
          <w:rFonts w:ascii="Arial" w:hAnsi="Arial" w:cs="Arial"/>
        </w:rPr>
      </w:pPr>
      <w:r w:rsidRPr="00F90ABF">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0E2E448E" w14:textId="77777777" w:rsidR="00F90ABF" w:rsidRPr="00F90ABF" w:rsidRDefault="00F90ABF" w:rsidP="00F90ABF">
      <w:pPr>
        <w:spacing w:before="120" w:after="120" w:line="271" w:lineRule="auto"/>
        <w:rPr>
          <w:rFonts w:ascii="Arial" w:hAnsi="Arial" w:cs="Arial"/>
        </w:rPr>
      </w:pPr>
    </w:p>
    <w:p w14:paraId="2008C28C"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amortyzacja:</w:t>
      </w:r>
    </w:p>
    <w:p w14:paraId="0B1C28DD" w14:textId="77777777" w:rsidR="00F90ABF" w:rsidRPr="00F90ABF" w:rsidRDefault="00F90ABF" w:rsidP="00F90ABF">
      <w:pPr>
        <w:spacing w:before="120" w:after="120" w:line="271" w:lineRule="auto"/>
        <w:rPr>
          <w:rFonts w:ascii="Arial" w:hAnsi="Arial" w:cs="Arial"/>
        </w:rPr>
      </w:pPr>
      <w:r w:rsidRPr="00F90ABF">
        <w:rPr>
          <w:rFonts w:ascii="Arial" w:hAnsi="Arial" w:cs="Arial"/>
        </w:rPr>
        <w:t>część wykazywanych wydatków w budżecie projektu będzie związana z amortyzacją środków trwałych, nieruchomości czy wartości niematerialnych i prawnych. W tej sytuacji w budżecie wniosku należy wydatki te przypisać do kategorii amortyzacja.</w:t>
      </w:r>
    </w:p>
    <w:p w14:paraId="52585C02"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wsparcie finansowe udzielone </w:t>
      </w:r>
      <w:proofErr w:type="spellStart"/>
      <w:r w:rsidRPr="00F90ABF">
        <w:rPr>
          <w:rFonts w:ascii="Arial" w:hAnsi="Arial" w:cs="Arial"/>
          <w:b/>
        </w:rPr>
        <w:t>grantobiorcom</w:t>
      </w:r>
      <w:proofErr w:type="spellEnd"/>
      <w:r w:rsidRPr="00F90ABF">
        <w:rPr>
          <w:rFonts w:ascii="Arial" w:hAnsi="Arial" w:cs="Arial"/>
          <w:b/>
        </w:rPr>
        <w:t xml:space="preserve"> i uczestnikom projektu:</w:t>
      </w:r>
    </w:p>
    <w:p w14:paraId="22CE9BA2" w14:textId="77777777" w:rsidR="00F90ABF" w:rsidRPr="00F90ABF" w:rsidRDefault="00F90ABF" w:rsidP="00F90ABF">
      <w:pPr>
        <w:spacing w:before="120" w:after="120" w:line="271" w:lineRule="auto"/>
        <w:rPr>
          <w:rFonts w:ascii="Arial" w:hAnsi="Arial" w:cs="Arial"/>
        </w:rPr>
      </w:pPr>
      <w:r w:rsidRPr="00F90ABF">
        <w:rPr>
          <w:rFonts w:ascii="Arial" w:hAnsi="Arial" w:cs="Arial"/>
        </w:rPr>
        <w:t>jeżeli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6B3566B2" w14:textId="77777777" w:rsidR="00F90ABF" w:rsidRPr="00F90ABF" w:rsidRDefault="00F90ABF" w:rsidP="00F90ABF">
      <w:pPr>
        <w:spacing w:before="120" w:after="120" w:line="271" w:lineRule="auto"/>
        <w:rPr>
          <w:rFonts w:ascii="Arial" w:hAnsi="Arial" w:cs="Arial"/>
        </w:rPr>
      </w:pPr>
      <w:r w:rsidRPr="00F90ABF">
        <w:rPr>
          <w:rFonts w:ascii="Arial" w:hAnsi="Arial" w:cs="Arial"/>
          <w:b/>
        </w:rPr>
        <w:t>– podatki i opłaty:</w:t>
      </w:r>
      <w:r w:rsidRPr="00F90ABF">
        <w:rPr>
          <w:rFonts w:ascii="Arial" w:hAnsi="Arial" w:cs="Arial"/>
        </w:rPr>
        <w:t xml:space="preserve"> </w:t>
      </w:r>
    </w:p>
    <w:p w14:paraId="7AB1BA7D"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0F4C491F"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nieruchomości: </w:t>
      </w:r>
    </w:p>
    <w:p w14:paraId="7C9DD98A" w14:textId="77777777" w:rsidR="00F90ABF" w:rsidRPr="00F90ABF" w:rsidRDefault="00F90ABF" w:rsidP="00F90ABF">
      <w:pPr>
        <w:spacing w:before="120" w:after="120" w:line="271" w:lineRule="auto"/>
        <w:rPr>
          <w:rFonts w:ascii="Arial" w:hAnsi="Arial" w:cs="Arial"/>
        </w:rPr>
      </w:pPr>
      <w:r w:rsidRPr="00F90ABF">
        <w:rPr>
          <w:rFonts w:ascii="Arial" w:hAnsi="Arial" w:cs="Arial"/>
        </w:rPr>
        <w:t>w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AF7493"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środki trwałe/dostawy: </w:t>
      </w:r>
    </w:p>
    <w:p w14:paraId="3C18058B" w14:textId="77777777" w:rsidR="00F90ABF" w:rsidRPr="00F90ABF" w:rsidRDefault="00F90ABF" w:rsidP="00F90ABF">
      <w:pPr>
        <w:spacing w:before="120" w:after="120" w:line="271" w:lineRule="auto"/>
        <w:rPr>
          <w:rFonts w:ascii="Arial" w:hAnsi="Arial" w:cs="Arial"/>
        </w:rPr>
      </w:pPr>
      <w:r w:rsidRPr="00F90ABF">
        <w:rPr>
          <w:rFonts w:ascii="Arial" w:hAnsi="Arial" w:cs="Arial"/>
        </w:rPr>
        <w:lastRenderedPageBreak/>
        <w:t>środki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0996CAF"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usługi zewnętrzne: </w:t>
      </w:r>
    </w:p>
    <w:p w14:paraId="18EB181E" w14:textId="77777777" w:rsidR="00F90ABF" w:rsidRPr="00F90ABF" w:rsidRDefault="00F90ABF" w:rsidP="00F90ABF">
      <w:pPr>
        <w:spacing w:before="120" w:after="120" w:line="271" w:lineRule="auto"/>
        <w:rPr>
          <w:rFonts w:ascii="Arial" w:hAnsi="Arial" w:cs="Arial"/>
          <w:u w:val="single"/>
        </w:rPr>
      </w:pPr>
      <w:r w:rsidRPr="00F90ABF">
        <w:rPr>
          <w:rFonts w:ascii="Arial" w:hAnsi="Arial" w:cs="Arial"/>
        </w:rPr>
        <w:t xml:space="preserve">do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0E0906A0"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wartości niematerialne i prawne: </w:t>
      </w:r>
    </w:p>
    <w:p w14:paraId="0B4FF14C" w14:textId="77777777" w:rsidR="00F90ABF" w:rsidRPr="00F90ABF" w:rsidRDefault="00F90ABF" w:rsidP="00F90ABF">
      <w:pPr>
        <w:spacing w:before="120" w:after="120" w:line="271" w:lineRule="auto"/>
        <w:rPr>
          <w:rFonts w:ascii="Arial" w:hAnsi="Arial" w:cs="Arial"/>
          <w:b/>
          <w:bCs/>
        </w:rPr>
      </w:pPr>
      <w:r w:rsidRPr="00F90ABF">
        <w:rPr>
          <w:rFonts w:ascii="Arial" w:hAnsi="Arial" w:cs="Arial"/>
        </w:rPr>
        <w:t>do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14E89F2E" w14:textId="77777777" w:rsidR="00F90ABF" w:rsidRPr="00F90ABF" w:rsidRDefault="00F90ABF" w:rsidP="00F90ABF">
      <w:pPr>
        <w:spacing w:before="120" w:after="120" w:line="271" w:lineRule="auto"/>
        <w:rPr>
          <w:rFonts w:ascii="Arial" w:hAnsi="Arial" w:cs="Arial"/>
        </w:rPr>
      </w:pPr>
      <w:r w:rsidRPr="00F90ABF">
        <w:rPr>
          <w:rFonts w:ascii="Arial" w:hAnsi="Arial" w:cs="Arial"/>
          <w:b/>
          <w:bCs/>
        </w:rPr>
        <w:t>– personel projektu:</w:t>
      </w:r>
      <w:r w:rsidRPr="00F90ABF">
        <w:rPr>
          <w:rFonts w:ascii="Arial" w:hAnsi="Arial" w:cs="Arial"/>
        </w:rPr>
        <w:t xml:space="preserve"> </w:t>
      </w:r>
    </w:p>
    <w:p w14:paraId="3B2F6A23" w14:textId="77777777" w:rsidR="00F90ABF" w:rsidRPr="00F90ABF" w:rsidRDefault="00F90ABF" w:rsidP="00F90ABF">
      <w:pPr>
        <w:spacing w:before="120" w:after="120" w:line="271" w:lineRule="auto"/>
        <w:rPr>
          <w:rFonts w:ascii="Arial" w:hAnsi="Arial" w:cs="Arial"/>
        </w:rPr>
      </w:pPr>
      <w:r w:rsidRPr="00F90ABF">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F90ABF">
        <w:rPr>
          <w:rFonts w:ascii="Arial" w:hAnsi="Arial" w:cs="Arial"/>
        </w:rPr>
        <w:t>późn</w:t>
      </w:r>
      <w:proofErr w:type="spellEnd"/>
      <w:r w:rsidRPr="00F90ABF">
        <w:rPr>
          <w:rFonts w:ascii="Arial" w:hAnsi="Arial" w:cs="Arial"/>
        </w:rPr>
        <w:t>. zm.);</w:t>
      </w:r>
    </w:p>
    <w:p w14:paraId="25078850" w14:textId="77777777" w:rsidR="00F90ABF" w:rsidRPr="00F90ABF" w:rsidRDefault="00F90ABF" w:rsidP="00F90ABF">
      <w:pPr>
        <w:spacing w:before="120" w:after="120" w:line="271" w:lineRule="auto"/>
        <w:rPr>
          <w:rFonts w:ascii="Arial" w:hAnsi="Arial" w:cs="Arial"/>
          <w:u w:val="single"/>
        </w:rPr>
      </w:pPr>
      <w:r w:rsidRPr="00F90ABF">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F90ABF">
        <w:rPr>
          <w:rFonts w:ascii="Arial" w:hAnsi="Arial" w:cs="Arial"/>
        </w:rPr>
        <w:t>późn</w:t>
      </w:r>
      <w:proofErr w:type="spellEnd"/>
      <w:r w:rsidRPr="00F90ABF">
        <w:rPr>
          <w:rFonts w:ascii="Arial" w:hAnsi="Arial" w:cs="Arial"/>
        </w:rPr>
        <w:t xml:space="preserve">. zm.). </w:t>
      </w:r>
    </w:p>
    <w:p w14:paraId="2D051AB6" w14:textId="77777777" w:rsidR="00F90ABF" w:rsidRPr="00F90ABF" w:rsidRDefault="00F90ABF" w:rsidP="00F90ABF">
      <w:pPr>
        <w:spacing w:before="120" w:after="120" w:line="271" w:lineRule="auto"/>
        <w:rPr>
          <w:rFonts w:ascii="Arial" w:hAnsi="Arial" w:cs="Arial"/>
        </w:rPr>
      </w:pPr>
      <w:r w:rsidRPr="00F90ABF">
        <w:rPr>
          <w:rFonts w:ascii="Arial" w:hAnsi="Arial" w:cs="Arial"/>
          <w:b/>
          <w:bCs/>
        </w:rPr>
        <w:t>– roboty budowalne:</w:t>
      </w:r>
      <w:r w:rsidRPr="00F90ABF">
        <w:rPr>
          <w:rFonts w:ascii="Arial" w:hAnsi="Arial" w:cs="Arial"/>
        </w:rPr>
        <w:t xml:space="preserve"> </w:t>
      </w:r>
    </w:p>
    <w:p w14:paraId="37DE940E" w14:textId="77777777" w:rsidR="00F90ABF" w:rsidRPr="00F90ABF" w:rsidRDefault="00F90ABF" w:rsidP="00F90ABF">
      <w:pPr>
        <w:spacing w:before="120" w:after="120" w:line="271" w:lineRule="auto"/>
        <w:rPr>
          <w:rFonts w:ascii="Arial" w:hAnsi="Arial" w:cs="Arial"/>
        </w:rPr>
      </w:pPr>
      <w:r w:rsidRPr="00F90ABF">
        <w:rPr>
          <w:rFonts w:ascii="Arial" w:hAnsi="Arial" w:cs="Arial"/>
        </w:rPr>
        <w:t>co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70E2B20D"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dostawy (inne niż środki trwałe):</w:t>
      </w:r>
    </w:p>
    <w:p w14:paraId="43D59C2D"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wydatków należy przyporządkować dostawy dotyczące materiałów oraz środków, które nie stanowią środków trwałych, np. dostawy materiałów szkoleniowych.</w:t>
      </w:r>
    </w:p>
    <w:p w14:paraId="74D54323"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koszty wsparcia uczestników projektu: </w:t>
      </w:r>
    </w:p>
    <w:p w14:paraId="347D78EC"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6CB12B70" w14:textId="77777777" w:rsidR="00F90ABF" w:rsidRPr="0005564E" w:rsidRDefault="00F90ABF" w:rsidP="0005564E">
      <w:pPr>
        <w:spacing w:before="120" w:after="120" w:line="271" w:lineRule="auto"/>
        <w:rPr>
          <w:rFonts w:ascii="Arial" w:hAnsi="Arial" w:cs="Arial"/>
        </w:rPr>
      </w:pPr>
    </w:p>
    <w:sectPr w:rsidR="00F90ABF" w:rsidRPr="0005564E"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2426B" w14:textId="77777777" w:rsidR="00257CC0" w:rsidRDefault="00257CC0" w:rsidP="00B11F07">
      <w:pPr>
        <w:spacing w:after="0" w:line="240" w:lineRule="auto"/>
      </w:pPr>
      <w:r>
        <w:separator/>
      </w:r>
    </w:p>
  </w:endnote>
  <w:endnote w:type="continuationSeparator" w:id="0">
    <w:p w14:paraId="36C1DE6E" w14:textId="77777777" w:rsidR="00257CC0" w:rsidRDefault="00257CC0"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33D197F8" w:rsidR="00CA2EDB" w:rsidRDefault="00CA2ED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856454" w:rsidRPr="00856454">
          <w:rPr>
            <w:rFonts w:asciiTheme="majorHAnsi" w:eastAsiaTheme="majorEastAsia" w:hAnsiTheme="majorHAnsi" w:cstheme="majorBidi"/>
            <w:noProof/>
            <w:sz w:val="28"/>
            <w:szCs w:val="28"/>
          </w:rPr>
          <w:t>41</w:t>
        </w:r>
        <w:r>
          <w:rPr>
            <w:rFonts w:asciiTheme="majorHAnsi" w:eastAsiaTheme="majorEastAsia" w:hAnsiTheme="majorHAnsi" w:cstheme="majorBidi"/>
            <w:sz w:val="28"/>
            <w:szCs w:val="28"/>
          </w:rPr>
          <w:fldChar w:fldCharType="end"/>
        </w:r>
      </w:p>
    </w:sdtContent>
  </w:sdt>
  <w:p w14:paraId="1D1E34F9" w14:textId="77777777" w:rsidR="00CA2EDB" w:rsidRDefault="00CA2E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A174" w14:textId="77777777" w:rsidR="00CA2EDB" w:rsidRDefault="00CA2EDB"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63B64" w14:textId="77777777" w:rsidR="00257CC0" w:rsidRDefault="00257CC0" w:rsidP="00B11F07">
      <w:pPr>
        <w:spacing w:after="0" w:line="240" w:lineRule="auto"/>
      </w:pPr>
      <w:r>
        <w:separator/>
      </w:r>
    </w:p>
  </w:footnote>
  <w:footnote w:type="continuationSeparator" w:id="0">
    <w:p w14:paraId="369FC425" w14:textId="77777777" w:rsidR="00257CC0" w:rsidRDefault="00257CC0" w:rsidP="00B11F07">
      <w:pPr>
        <w:spacing w:after="0" w:line="240" w:lineRule="auto"/>
      </w:pPr>
      <w:r>
        <w:continuationSeparator/>
      </w:r>
    </w:p>
  </w:footnote>
  <w:footnote w:id="1">
    <w:p w14:paraId="0E951E4D" w14:textId="77777777" w:rsidR="00CA2EDB" w:rsidRPr="00ED7BD3" w:rsidRDefault="00CA2EDB">
      <w:pPr>
        <w:pStyle w:val="Tekstprzypisudolnego"/>
        <w:rPr>
          <w:rFonts w:ascii="Arial" w:hAnsi="Arial" w:cs="Arial"/>
          <w:sz w:val="22"/>
          <w:szCs w:val="22"/>
        </w:rPr>
      </w:pPr>
      <w:r w:rsidRPr="00ED7BD3">
        <w:rPr>
          <w:rStyle w:val="Odwoanieprzypisudolnego"/>
          <w:rFonts w:ascii="Arial" w:hAnsi="Arial" w:cs="Arial"/>
          <w:sz w:val="22"/>
          <w:szCs w:val="22"/>
        </w:rPr>
        <w:footnoteRef/>
      </w:r>
      <w:r w:rsidRPr="00ED7BD3">
        <w:rPr>
          <w:rFonts w:ascii="Arial" w:hAnsi="Arial" w:cs="Arial"/>
          <w:sz w:val="22"/>
          <w:szCs w:val="22"/>
        </w:rPr>
        <w:t xml:space="preserve"> Należy aktywować limit na etapie finalizowania fiszki naboru, bez tej czynności pole nie pojawi się we wniosku.</w:t>
      </w:r>
      <w:r>
        <w:rPr>
          <w:rFonts w:ascii="Arial" w:hAnsi="Arial" w:cs="Arial"/>
          <w:sz w:val="22"/>
          <w:szCs w:val="22"/>
        </w:rPr>
        <w:t xml:space="preserve"> Przypis należy usunąć przygotowując finalną wersję instrukcji.</w:t>
      </w:r>
    </w:p>
  </w:footnote>
  <w:footnote w:id="2">
    <w:p w14:paraId="1B329D82" w14:textId="77777777" w:rsidR="00CA2EDB" w:rsidRPr="00C1256D" w:rsidRDefault="00CA2EDB"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7FD150BA" w14:textId="77777777" w:rsidR="00CA2EDB" w:rsidRPr="00ED7BD3" w:rsidRDefault="00CA2EDB">
      <w:pPr>
        <w:pStyle w:val="Tekstprzypisudolnego"/>
        <w:rPr>
          <w:rFonts w:ascii="Arial" w:hAnsi="Arial" w:cs="Arial"/>
          <w:sz w:val="22"/>
          <w:szCs w:val="22"/>
        </w:rPr>
      </w:pPr>
      <w:r>
        <w:rPr>
          <w:rStyle w:val="Odwoanieprzypisudolnego"/>
        </w:rPr>
        <w:footnoteRef/>
      </w:r>
      <w:r>
        <w:t xml:space="preserve"> </w:t>
      </w:r>
      <w:r>
        <w:rPr>
          <w:rFonts w:ascii="Arial" w:hAnsi="Arial" w:cs="Arial"/>
          <w:sz w:val="22"/>
          <w:szCs w:val="22"/>
        </w:rPr>
        <w:t>Należy za każdym razem uzupełnić zapisy o przykłady adekwatne do konkretnego naboru.</w:t>
      </w:r>
    </w:p>
  </w:footnote>
  <w:footnote w:id="4">
    <w:p w14:paraId="1C12DADF" w14:textId="6FE4FEF1" w:rsidR="00CA2EDB" w:rsidDel="004E1902" w:rsidRDefault="00CA2EDB">
      <w:pPr>
        <w:pStyle w:val="Tekstprzypisudolnego"/>
        <w:rPr>
          <w:del w:id="19" w:author="Pietnicka Marta" w:date="2023-12-08T11:24:00Z"/>
        </w:rPr>
      </w:pPr>
    </w:p>
  </w:footnote>
  <w:footnote w:id="5">
    <w:p w14:paraId="1A1D4C5C" w14:textId="04810ABF" w:rsidR="00CA2EDB" w:rsidRPr="0088745B" w:rsidDel="004E1902" w:rsidRDefault="00CA2EDB">
      <w:pPr>
        <w:pStyle w:val="Tekstprzypisudolnego"/>
        <w:rPr>
          <w:del w:id="25" w:author="Pietnicka Marta" w:date="2023-12-08T11:28:00Z"/>
          <w:rFonts w:ascii="Arial" w:hAnsi="Arial" w:cs="Arial"/>
          <w:sz w:val="22"/>
          <w:szCs w:val="22"/>
        </w:rPr>
      </w:pPr>
    </w:p>
  </w:footnote>
  <w:footnote w:id="6">
    <w:p w14:paraId="2EBEE2DC" w14:textId="77777777" w:rsidR="00CA2EDB" w:rsidRDefault="00CA2E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C04E" w14:textId="77777777" w:rsidR="00CA2EDB" w:rsidRDefault="00CA2EDB"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CA2EDB" w:rsidRDefault="00CA2E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06193"/>
    <w:multiLevelType w:val="hybridMultilevel"/>
    <w:tmpl w:val="113A5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03B3489"/>
    <w:multiLevelType w:val="hybridMultilevel"/>
    <w:tmpl w:val="2DC2DC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0"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8"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FD6AC5"/>
    <w:multiLevelType w:val="hybridMultilevel"/>
    <w:tmpl w:val="B934B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7"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69"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87842">
    <w:abstractNumId w:val="14"/>
  </w:num>
  <w:num w:numId="2" w16cid:durableId="1583367911">
    <w:abstractNumId w:val="28"/>
  </w:num>
  <w:num w:numId="3" w16cid:durableId="203755148">
    <w:abstractNumId w:val="52"/>
  </w:num>
  <w:num w:numId="4" w16cid:durableId="596717256">
    <w:abstractNumId w:val="8"/>
  </w:num>
  <w:num w:numId="5" w16cid:durableId="1252667689">
    <w:abstractNumId w:val="5"/>
  </w:num>
  <w:num w:numId="6" w16cid:durableId="1849564819">
    <w:abstractNumId w:val="31"/>
  </w:num>
  <w:num w:numId="7" w16cid:durableId="1366059160">
    <w:abstractNumId w:val="57"/>
  </w:num>
  <w:num w:numId="8" w16cid:durableId="1677925187">
    <w:abstractNumId w:val="46"/>
  </w:num>
  <w:num w:numId="9" w16cid:durableId="1515805464">
    <w:abstractNumId w:val="6"/>
  </w:num>
  <w:num w:numId="10" w16cid:durableId="554393023">
    <w:abstractNumId w:val="36"/>
  </w:num>
  <w:num w:numId="11" w16cid:durableId="1122264958">
    <w:abstractNumId w:val="29"/>
  </w:num>
  <w:num w:numId="12" w16cid:durableId="543178627">
    <w:abstractNumId w:val="48"/>
  </w:num>
  <w:num w:numId="13" w16cid:durableId="1138112588">
    <w:abstractNumId w:val="58"/>
  </w:num>
  <w:num w:numId="14" w16cid:durableId="1774939202">
    <w:abstractNumId w:val="30"/>
  </w:num>
  <w:num w:numId="15" w16cid:durableId="1287808143">
    <w:abstractNumId w:val="38"/>
  </w:num>
  <w:num w:numId="16" w16cid:durableId="598685100">
    <w:abstractNumId w:val="50"/>
  </w:num>
  <w:num w:numId="17" w16cid:durableId="1563784030">
    <w:abstractNumId w:val="0"/>
  </w:num>
  <w:num w:numId="18" w16cid:durableId="34543318">
    <w:abstractNumId w:val="1"/>
  </w:num>
  <w:num w:numId="19" w16cid:durableId="435753150">
    <w:abstractNumId w:val="40"/>
  </w:num>
  <w:num w:numId="20" w16cid:durableId="636573290">
    <w:abstractNumId w:val="9"/>
  </w:num>
  <w:num w:numId="21" w16cid:durableId="547881046">
    <w:abstractNumId w:val="22"/>
  </w:num>
  <w:num w:numId="22" w16cid:durableId="1424910693">
    <w:abstractNumId w:val="3"/>
  </w:num>
  <w:num w:numId="23" w16cid:durableId="684407517">
    <w:abstractNumId w:val="66"/>
  </w:num>
  <w:num w:numId="24" w16cid:durableId="540555129">
    <w:abstractNumId w:val="51"/>
  </w:num>
  <w:num w:numId="25" w16cid:durableId="963461605">
    <w:abstractNumId w:val="60"/>
  </w:num>
  <w:num w:numId="26" w16cid:durableId="868953103">
    <w:abstractNumId w:val="42"/>
  </w:num>
  <w:num w:numId="27" w16cid:durableId="76709043">
    <w:abstractNumId w:val="59"/>
  </w:num>
  <w:num w:numId="28" w16cid:durableId="393820327">
    <w:abstractNumId w:val="26"/>
  </w:num>
  <w:num w:numId="29" w16cid:durableId="451485373">
    <w:abstractNumId w:val="34"/>
  </w:num>
  <w:num w:numId="30" w16cid:durableId="1618565231">
    <w:abstractNumId w:val="18"/>
  </w:num>
  <w:num w:numId="31" w16cid:durableId="67844946">
    <w:abstractNumId w:val="17"/>
  </w:num>
  <w:num w:numId="32" w16cid:durableId="757405276">
    <w:abstractNumId w:val="7"/>
  </w:num>
  <w:num w:numId="33" w16cid:durableId="1153520674">
    <w:abstractNumId w:val="12"/>
  </w:num>
  <w:num w:numId="34" w16cid:durableId="2113937572">
    <w:abstractNumId w:val="44"/>
  </w:num>
  <w:num w:numId="35" w16cid:durableId="1654793080">
    <w:abstractNumId w:val="25"/>
  </w:num>
  <w:num w:numId="36" w16cid:durableId="737022664">
    <w:abstractNumId w:val="63"/>
  </w:num>
  <w:num w:numId="37" w16cid:durableId="1189366718">
    <w:abstractNumId w:val="69"/>
  </w:num>
  <w:num w:numId="38" w16cid:durableId="114065254">
    <w:abstractNumId w:val="32"/>
  </w:num>
  <w:num w:numId="39" w16cid:durableId="1026324774">
    <w:abstractNumId w:val="13"/>
  </w:num>
  <w:num w:numId="40" w16cid:durableId="112018273">
    <w:abstractNumId w:val="21"/>
  </w:num>
  <w:num w:numId="41" w16cid:durableId="1593246805">
    <w:abstractNumId w:val="35"/>
  </w:num>
  <w:num w:numId="42" w16cid:durableId="1988123851">
    <w:abstractNumId w:val="55"/>
  </w:num>
  <w:num w:numId="43" w16cid:durableId="1318457192">
    <w:abstractNumId w:val="16"/>
  </w:num>
  <w:num w:numId="44" w16cid:durableId="1958363995">
    <w:abstractNumId w:val="49"/>
  </w:num>
  <w:num w:numId="45" w16cid:durableId="279000270">
    <w:abstractNumId w:val="67"/>
  </w:num>
  <w:num w:numId="46" w16cid:durableId="1920210259">
    <w:abstractNumId w:val="24"/>
  </w:num>
  <w:num w:numId="47" w16cid:durableId="193232031">
    <w:abstractNumId w:val="47"/>
  </w:num>
  <w:num w:numId="48" w16cid:durableId="1863518035">
    <w:abstractNumId w:val="61"/>
  </w:num>
  <w:num w:numId="49" w16cid:durableId="1831018705">
    <w:abstractNumId w:val="15"/>
  </w:num>
  <w:num w:numId="50" w16cid:durableId="896626700">
    <w:abstractNumId w:val="53"/>
  </w:num>
  <w:num w:numId="51" w16cid:durableId="1154688208">
    <w:abstractNumId w:val="37"/>
  </w:num>
  <w:num w:numId="52" w16cid:durableId="275913330">
    <w:abstractNumId w:val="10"/>
  </w:num>
  <w:num w:numId="53" w16cid:durableId="1659264549">
    <w:abstractNumId w:val="20"/>
  </w:num>
  <w:num w:numId="54" w16cid:durableId="720639122">
    <w:abstractNumId w:val="45"/>
  </w:num>
  <w:num w:numId="55" w16cid:durableId="1532718383">
    <w:abstractNumId w:val="54"/>
  </w:num>
  <w:num w:numId="56" w16cid:durableId="1531450550">
    <w:abstractNumId w:val="65"/>
  </w:num>
  <w:num w:numId="57" w16cid:durableId="2108623018">
    <w:abstractNumId w:val="23"/>
  </w:num>
  <w:num w:numId="58" w16cid:durableId="900603289">
    <w:abstractNumId w:val="2"/>
  </w:num>
  <w:num w:numId="59" w16cid:durableId="1147169407">
    <w:abstractNumId w:val="43"/>
  </w:num>
  <w:num w:numId="60" w16cid:durableId="1956402006">
    <w:abstractNumId w:val="39"/>
  </w:num>
  <w:num w:numId="61" w16cid:durableId="838741027">
    <w:abstractNumId w:val="33"/>
  </w:num>
  <w:num w:numId="62" w16cid:durableId="1439980894">
    <w:abstractNumId w:val="19"/>
  </w:num>
  <w:num w:numId="63" w16cid:durableId="863790154">
    <w:abstractNumId w:val="11"/>
  </w:num>
  <w:num w:numId="64" w16cid:durableId="2141456670">
    <w:abstractNumId w:val="62"/>
  </w:num>
  <w:num w:numId="65" w16cid:durableId="951476859">
    <w:abstractNumId w:val="68"/>
    <w:lvlOverride w:ilvl="0">
      <w:startOverride w:val="1"/>
    </w:lvlOverride>
  </w:num>
  <w:num w:numId="66" w16cid:durableId="748887257">
    <w:abstractNumId w:val="4"/>
  </w:num>
  <w:num w:numId="67" w16cid:durableId="1036929449">
    <w:abstractNumId w:val="41"/>
  </w:num>
  <w:num w:numId="68" w16cid:durableId="1211916331">
    <w:abstractNumId w:val="27"/>
  </w:num>
  <w:num w:numId="69" w16cid:durableId="691614829">
    <w:abstractNumId w:val="64"/>
  </w:num>
  <w:num w:numId="70" w16cid:durableId="427700966">
    <w:abstractNumId w:val="56"/>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etnicka Marta">
    <w15:presenceInfo w15:providerId="AD" w15:userId="S-1-5-21-3393568487-1861379847-1670424583-5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7286"/>
    <w:rsid w:val="00017FEC"/>
    <w:rsid w:val="00022DEC"/>
    <w:rsid w:val="000246EC"/>
    <w:rsid w:val="00024F49"/>
    <w:rsid w:val="00030ED4"/>
    <w:rsid w:val="0003238B"/>
    <w:rsid w:val="000352BC"/>
    <w:rsid w:val="000353FA"/>
    <w:rsid w:val="000377C8"/>
    <w:rsid w:val="00043EFB"/>
    <w:rsid w:val="0004446D"/>
    <w:rsid w:val="00044A41"/>
    <w:rsid w:val="000462FD"/>
    <w:rsid w:val="000516C7"/>
    <w:rsid w:val="00052A90"/>
    <w:rsid w:val="0005305C"/>
    <w:rsid w:val="000530C5"/>
    <w:rsid w:val="00053BFF"/>
    <w:rsid w:val="0005564E"/>
    <w:rsid w:val="00056831"/>
    <w:rsid w:val="0006059F"/>
    <w:rsid w:val="00063F5F"/>
    <w:rsid w:val="00070711"/>
    <w:rsid w:val="00081F43"/>
    <w:rsid w:val="00085D87"/>
    <w:rsid w:val="00086A1E"/>
    <w:rsid w:val="00087B3C"/>
    <w:rsid w:val="00090AEC"/>
    <w:rsid w:val="000923C7"/>
    <w:rsid w:val="00093023"/>
    <w:rsid w:val="000935CC"/>
    <w:rsid w:val="00097FEC"/>
    <w:rsid w:val="000A0C5A"/>
    <w:rsid w:val="000A4596"/>
    <w:rsid w:val="000A46EA"/>
    <w:rsid w:val="000A63CF"/>
    <w:rsid w:val="000A6992"/>
    <w:rsid w:val="000A7EE3"/>
    <w:rsid w:val="000B0C04"/>
    <w:rsid w:val="000B3E5F"/>
    <w:rsid w:val="000B56D9"/>
    <w:rsid w:val="000B6070"/>
    <w:rsid w:val="000B7A3F"/>
    <w:rsid w:val="000C49E5"/>
    <w:rsid w:val="000D1EC6"/>
    <w:rsid w:val="000D3B07"/>
    <w:rsid w:val="000E0F5A"/>
    <w:rsid w:val="000E5616"/>
    <w:rsid w:val="000F179E"/>
    <w:rsid w:val="000F661B"/>
    <w:rsid w:val="00100115"/>
    <w:rsid w:val="00101590"/>
    <w:rsid w:val="00102824"/>
    <w:rsid w:val="001038EB"/>
    <w:rsid w:val="0010654F"/>
    <w:rsid w:val="001128B2"/>
    <w:rsid w:val="00113041"/>
    <w:rsid w:val="001145F3"/>
    <w:rsid w:val="00115A57"/>
    <w:rsid w:val="00120857"/>
    <w:rsid w:val="00122815"/>
    <w:rsid w:val="00122D93"/>
    <w:rsid w:val="00122F76"/>
    <w:rsid w:val="001269B5"/>
    <w:rsid w:val="0013265B"/>
    <w:rsid w:val="00134F1B"/>
    <w:rsid w:val="001353D4"/>
    <w:rsid w:val="00137A42"/>
    <w:rsid w:val="00140250"/>
    <w:rsid w:val="00141947"/>
    <w:rsid w:val="001419E6"/>
    <w:rsid w:val="00141DBC"/>
    <w:rsid w:val="00143D82"/>
    <w:rsid w:val="00143FEA"/>
    <w:rsid w:val="00145B5F"/>
    <w:rsid w:val="00145B74"/>
    <w:rsid w:val="00154B06"/>
    <w:rsid w:val="00155C83"/>
    <w:rsid w:val="00157944"/>
    <w:rsid w:val="001629E5"/>
    <w:rsid w:val="00163CC2"/>
    <w:rsid w:val="00165C02"/>
    <w:rsid w:val="00165F03"/>
    <w:rsid w:val="00171449"/>
    <w:rsid w:val="001727F1"/>
    <w:rsid w:val="001759E6"/>
    <w:rsid w:val="001777D5"/>
    <w:rsid w:val="00181E7F"/>
    <w:rsid w:val="001827A3"/>
    <w:rsid w:val="001849F4"/>
    <w:rsid w:val="00186F36"/>
    <w:rsid w:val="00192082"/>
    <w:rsid w:val="001963BD"/>
    <w:rsid w:val="001976AE"/>
    <w:rsid w:val="001978FB"/>
    <w:rsid w:val="001A0009"/>
    <w:rsid w:val="001A0A33"/>
    <w:rsid w:val="001A1372"/>
    <w:rsid w:val="001A1AE0"/>
    <w:rsid w:val="001A223C"/>
    <w:rsid w:val="001A4611"/>
    <w:rsid w:val="001A69DA"/>
    <w:rsid w:val="001B12FC"/>
    <w:rsid w:val="001B244A"/>
    <w:rsid w:val="001B310E"/>
    <w:rsid w:val="001C01F0"/>
    <w:rsid w:val="001C106B"/>
    <w:rsid w:val="001C10D9"/>
    <w:rsid w:val="001C4166"/>
    <w:rsid w:val="001D3CD9"/>
    <w:rsid w:val="001D68F5"/>
    <w:rsid w:val="001D7384"/>
    <w:rsid w:val="001D7F1A"/>
    <w:rsid w:val="001E02BA"/>
    <w:rsid w:val="001E3BBF"/>
    <w:rsid w:val="001E56A2"/>
    <w:rsid w:val="001E7467"/>
    <w:rsid w:val="001F1875"/>
    <w:rsid w:val="001F1B76"/>
    <w:rsid w:val="001F4EB6"/>
    <w:rsid w:val="001F6B9A"/>
    <w:rsid w:val="00200194"/>
    <w:rsid w:val="00201039"/>
    <w:rsid w:val="0020443F"/>
    <w:rsid w:val="002061E3"/>
    <w:rsid w:val="00207F6A"/>
    <w:rsid w:val="00210235"/>
    <w:rsid w:val="002116D7"/>
    <w:rsid w:val="002149C8"/>
    <w:rsid w:val="002156A5"/>
    <w:rsid w:val="00216168"/>
    <w:rsid w:val="00216610"/>
    <w:rsid w:val="002176EA"/>
    <w:rsid w:val="00217ED6"/>
    <w:rsid w:val="00223650"/>
    <w:rsid w:val="00223BBE"/>
    <w:rsid w:val="00225A91"/>
    <w:rsid w:val="00226104"/>
    <w:rsid w:val="00226E10"/>
    <w:rsid w:val="0022780A"/>
    <w:rsid w:val="00232FAC"/>
    <w:rsid w:val="00233EC6"/>
    <w:rsid w:val="00235EEB"/>
    <w:rsid w:val="00240049"/>
    <w:rsid w:val="00241764"/>
    <w:rsid w:val="002424AC"/>
    <w:rsid w:val="00244056"/>
    <w:rsid w:val="002442FD"/>
    <w:rsid w:val="0024702A"/>
    <w:rsid w:val="002518E0"/>
    <w:rsid w:val="00253267"/>
    <w:rsid w:val="00256214"/>
    <w:rsid w:val="002576F3"/>
    <w:rsid w:val="00257CC0"/>
    <w:rsid w:val="002614CC"/>
    <w:rsid w:val="0026491E"/>
    <w:rsid w:val="002667F9"/>
    <w:rsid w:val="002707AD"/>
    <w:rsid w:val="00271C60"/>
    <w:rsid w:val="00280608"/>
    <w:rsid w:val="002833FB"/>
    <w:rsid w:val="00284EC7"/>
    <w:rsid w:val="00294D76"/>
    <w:rsid w:val="00295BDB"/>
    <w:rsid w:val="002962B7"/>
    <w:rsid w:val="0029716B"/>
    <w:rsid w:val="002A080B"/>
    <w:rsid w:val="002A5235"/>
    <w:rsid w:val="002B253B"/>
    <w:rsid w:val="002C383F"/>
    <w:rsid w:val="002C4D4F"/>
    <w:rsid w:val="002C4E36"/>
    <w:rsid w:val="002C5B85"/>
    <w:rsid w:val="002C6756"/>
    <w:rsid w:val="002D02A2"/>
    <w:rsid w:val="002D141C"/>
    <w:rsid w:val="002D2058"/>
    <w:rsid w:val="002D3F5A"/>
    <w:rsid w:val="002D689A"/>
    <w:rsid w:val="002D7885"/>
    <w:rsid w:val="002D7A75"/>
    <w:rsid w:val="002E39E5"/>
    <w:rsid w:val="002E4349"/>
    <w:rsid w:val="002E5CC6"/>
    <w:rsid w:val="002E6230"/>
    <w:rsid w:val="002E6F39"/>
    <w:rsid w:val="002F37F7"/>
    <w:rsid w:val="002F38A5"/>
    <w:rsid w:val="002F48F8"/>
    <w:rsid w:val="00300D39"/>
    <w:rsid w:val="00303322"/>
    <w:rsid w:val="00304950"/>
    <w:rsid w:val="00306292"/>
    <w:rsid w:val="0031172A"/>
    <w:rsid w:val="00311DDA"/>
    <w:rsid w:val="00311F9D"/>
    <w:rsid w:val="00312A39"/>
    <w:rsid w:val="003156E0"/>
    <w:rsid w:val="003224F2"/>
    <w:rsid w:val="003311FF"/>
    <w:rsid w:val="00332D2B"/>
    <w:rsid w:val="00333411"/>
    <w:rsid w:val="00334886"/>
    <w:rsid w:val="00335ABE"/>
    <w:rsid w:val="00336D4B"/>
    <w:rsid w:val="0034037B"/>
    <w:rsid w:val="0035139D"/>
    <w:rsid w:val="003515F6"/>
    <w:rsid w:val="00352C7D"/>
    <w:rsid w:val="00353FAC"/>
    <w:rsid w:val="00354E2E"/>
    <w:rsid w:val="00355FBA"/>
    <w:rsid w:val="003635FF"/>
    <w:rsid w:val="0036402E"/>
    <w:rsid w:val="0036532D"/>
    <w:rsid w:val="003730E9"/>
    <w:rsid w:val="00373B99"/>
    <w:rsid w:val="003748BD"/>
    <w:rsid w:val="0037666E"/>
    <w:rsid w:val="00381A5C"/>
    <w:rsid w:val="0038669F"/>
    <w:rsid w:val="00387BC8"/>
    <w:rsid w:val="00392622"/>
    <w:rsid w:val="00392E7E"/>
    <w:rsid w:val="00394DFA"/>
    <w:rsid w:val="00395289"/>
    <w:rsid w:val="00397D3D"/>
    <w:rsid w:val="003A270F"/>
    <w:rsid w:val="003A2841"/>
    <w:rsid w:val="003A5ECC"/>
    <w:rsid w:val="003A6824"/>
    <w:rsid w:val="003B01E2"/>
    <w:rsid w:val="003B173E"/>
    <w:rsid w:val="003B3E68"/>
    <w:rsid w:val="003B774A"/>
    <w:rsid w:val="003C0B49"/>
    <w:rsid w:val="003C0E2B"/>
    <w:rsid w:val="003C670B"/>
    <w:rsid w:val="003D08B1"/>
    <w:rsid w:val="003D2BD6"/>
    <w:rsid w:val="003D3080"/>
    <w:rsid w:val="003D4700"/>
    <w:rsid w:val="003D4F07"/>
    <w:rsid w:val="003D5DDD"/>
    <w:rsid w:val="003E2B4C"/>
    <w:rsid w:val="003E44CE"/>
    <w:rsid w:val="003E6179"/>
    <w:rsid w:val="003E6288"/>
    <w:rsid w:val="003E7138"/>
    <w:rsid w:val="003E797F"/>
    <w:rsid w:val="003F335F"/>
    <w:rsid w:val="00401564"/>
    <w:rsid w:val="00401BF8"/>
    <w:rsid w:val="004039F9"/>
    <w:rsid w:val="004051F2"/>
    <w:rsid w:val="00411402"/>
    <w:rsid w:val="00411806"/>
    <w:rsid w:val="00411BAA"/>
    <w:rsid w:val="0041681A"/>
    <w:rsid w:val="004227D9"/>
    <w:rsid w:val="0042322C"/>
    <w:rsid w:val="00424730"/>
    <w:rsid w:val="004257B7"/>
    <w:rsid w:val="004278A4"/>
    <w:rsid w:val="00427C11"/>
    <w:rsid w:val="00430749"/>
    <w:rsid w:val="0043618B"/>
    <w:rsid w:val="004374E4"/>
    <w:rsid w:val="004377BC"/>
    <w:rsid w:val="00440B14"/>
    <w:rsid w:val="0044268F"/>
    <w:rsid w:val="00442E4F"/>
    <w:rsid w:val="00443128"/>
    <w:rsid w:val="00444AB4"/>
    <w:rsid w:val="00446878"/>
    <w:rsid w:val="0045287A"/>
    <w:rsid w:val="00453C28"/>
    <w:rsid w:val="00454307"/>
    <w:rsid w:val="0045490F"/>
    <w:rsid w:val="00461921"/>
    <w:rsid w:val="004625BC"/>
    <w:rsid w:val="00464989"/>
    <w:rsid w:val="00471D83"/>
    <w:rsid w:val="0047231B"/>
    <w:rsid w:val="00472FEB"/>
    <w:rsid w:val="00475872"/>
    <w:rsid w:val="00476064"/>
    <w:rsid w:val="00480C28"/>
    <w:rsid w:val="00486FA5"/>
    <w:rsid w:val="0048730D"/>
    <w:rsid w:val="004878A3"/>
    <w:rsid w:val="00490387"/>
    <w:rsid w:val="00490E8D"/>
    <w:rsid w:val="00492785"/>
    <w:rsid w:val="00494DA4"/>
    <w:rsid w:val="00495F01"/>
    <w:rsid w:val="004A1B7C"/>
    <w:rsid w:val="004A1F0D"/>
    <w:rsid w:val="004A58CE"/>
    <w:rsid w:val="004A59A9"/>
    <w:rsid w:val="004A75E9"/>
    <w:rsid w:val="004B03E0"/>
    <w:rsid w:val="004B1003"/>
    <w:rsid w:val="004B2F7A"/>
    <w:rsid w:val="004B3DDE"/>
    <w:rsid w:val="004C2018"/>
    <w:rsid w:val="004C2D7C"/>
    <w:rsid w:val="004C41A0"/>
    <w:rsid w:val="004C592E"/>
    <w:rsid w:val="004C600F"/>
    <w:rsid w:val="004C7380"/>
    <w:rsid w:val="004E1328"/>
    <w:rsid w:val="004E1902"/>
    <w:rsid w:val="004E3A3E"/>
    <w:rsid w:val="004E4A9B"/>
    <w:rsid w:val="004E4D03"/>
    <w:rsid w:val="004F0057"/>
    <w:rsid w:val="004F41D5"/>
    <w:rsid w:val="004F4466"/>
    <w:rsid w:val="004F5DDB"/>
    <w:rsid w:val="004F7251"/>
    <w:rsid w:val="00500E38"/>
    <w:rsid w:val="005010E9"/>
    <w:rsid w:val="005037E2"/>
    <w:rsid w:val="00507011"/>
    <w:rsid w:val="005112ED"/>
    <w:rsid w:val="00511E7B"/>
    <w:rsid w:val="00512F7A"/>
    <w:rsid w:val="00513135"/>
    <w:rsid w:val="0051332E"/>
    <w:rsid w:val="00513A51"/>
    <w:rsid w:val="00517CA7"/>
    <w:rsid w:val="005223CA"/>
    <w:rsid w:val="00522547"/>
    <w:rsid w:val="00530566"/>
    <w:rsid w:val="00530879"/>
    <w:rsid w:val="00534047"/>
    <w:rsid w:val="005367C1"/>
    <w:rsid w:val="00536D8B"/>
    <w:rsid w:val="00540ABA"/>
    <w:rsid w:val="00542035"/>
    <w:rsid w:val="00542566"/>
    <w:rsid w:val="0054294B"/>
    <w:rsid w:val="00542BEC"/>
    <w:rsid w:val="00545532"/>
    <w:rsid w:val="00551406"/>
    <w:rsid w:val="0055244A"/>
    <w:rsid w:val="00553F39"/>
    <w:rsid w:val="00557763"/>
    <w:rsid w:val="005603A5"/>
    <w:rsid w:val="00561701"/>
    <w:rsid w:val="00564C0E"/>
    <w:rsid w:val="005679A4"/>
    <w:rsid w:val="00571603"/>
    <w:rsid w:val="0057279B"/>
    <w:rsid w:val="00573AA8"/>
    <w:rsid w:val="00574B3B"/>
    <w:rsid w:val="005752F6"/>
    <w:rsid w:val="005754A2"/>
    <w:rsid w:val="00576A7B"/>
    <w:rsid w:val="005804D5"/>
    <w:rsid w:val="0058145E"/>
    <w:rsid w:val="00585DD0"/>
    <w:rsid w:val="0059551F"/>
    <w:rsid w:val="005A0584"/>
    <w:rsid w:val="005A1090"/>
    <w:rsid w:val="005A1401"/>
    <w:rsid w:val="005A26B7"/>
    <w:rsid w:val="005A2E53"/>
    <w:rsid w:val="005A3022"/>
    <w:rsid w:val="005A6F9E"/>
    <w:rsid w:val="005B076E"/>
    <w:rsid w:val="005B1CA8"/>
    <w:rsid w:val="005B3B5F"/>
    <w:rsid w:val="005C0850"/>
    <w:rsid w:val="005C3386"/>
    <w:rsid w:val="005C40F4"/>
    <w:rsid w:val="005C5DB0"/>
    <w:rsid w:val="005C63C9"/>
    <w:rsid w:val="005C6E08"/>
    <w:rsid w:val="005D059E"/>
    <w:rsid w:val="005D06D6"/>
    <w:rsid w:val="005D273E"/>
    <w:rsid w:val="005D2CCE"/>
    <w:rsid w:val="005D36D6"/>
    <w:rsid w:val="005D4C44"/>
    <w:rsid w:val="005D7F68"/>
    <w:rsid w:val="005E00B9"/>
    <w:rsid w:val="005E32B6"/>
    <w:rsid w:val="005E7777"/>
    <w:rsid w:val="005F0B0B"/>
    <w:rsid w:val="005F0B34"/>
    <w:rsid w:val="005F7409"/>
    <w:rsid w:val="00602DB8"/>
    <w:rsid w:val="0060515B"/>
    <w:rsid w:val="006068CC"/>
    <w:rsid w:val="00611FE4"/>
    <w:rsid w:val="00612102"/>
    <w:rsid w:val="00614093"/>
    <w:rsid w:val="00616348"/>
    <w:rsid w:val="00617ADA"/>
    <w:rsid w:val="00626784"/>
    <w:rsid w:val="00630DBC"/>
    <w:rsid w:val="00631862"/>
    <w:rsid w:val="00633C79"/>
    <w:rsid w:val="00635699"/>
    <w:rsid w:val="006357A9"/>
    <w:rsid w:val="006371D0"/>
    <w:rsid w:val="00637939"/>
    <w:rsid w:val="006429C8"/>
    <w:rsid w:val="00643B18"/>
    <w:rsid w:val="00646ACD"/>
    <w:rsid w:val="006473C5"/>
    <w:rsid w:val="006538F2"/>
    <w:rsid w:val="00653AE4"/>
    <w:rsid w:val="006543C8"/>
    <w:rsid w:val="006615DF"/>
    <w:rsid w:val="00662858"/>
    <w:rsid w:val="0066646E"/>
    <w:rsid w:val="00666688"/>
    <w:rsid w:val="0067382C"/>
    <w:rsid w:val="00674682"/>
    <w:rsid w:val="00677A3F"/>
    <w:rsid w:val="00680880"/>
    <w:rsid w:val="00682178"/>
    <w:rsid w:val="00682836"/>
    <w:rsid w:val="006836BE"/>
    <w:rsid w:val="00683B08"/>
    <w:rsid w:val="006921B7"/>
    <w:rsid w:val="0069340B"/>
    <w:rsid w:val="006939D6"/>
    <w:rsid w:val="00693BE4"/>
    <w:rsid w:val="0069436C"/>
    <w:rsid w:val="00697CFA"/>
    <w:rsid w:val="006B08CC"/>
    <w:rsid w:val="006B0EFF"/>
    <w:rsid w:val="006B79CB"/>
    <w:rsid w:val="006C1C9A"/>
    <w:rsid w:val="006C2FCD"/>
    <w:rsid w:val="006D1191"/>
    <w:rsid w:val="006D38E1"/>
    <w:rsid w:val="006D606D"/>
    <w:rsid w:val="006E031F"/>
    <w:rsid w:val="006E0690"/>
    <w:rsid w:val="006E0C66"/>
    <w:rsid w:val="006E4FC1"/>
    <w:rsid w:val="006E5582"/>
    <w:rsid w:val="006E78F6"/>
    <w:rsid w:val="006E7F2E"/>
    <w:rsid w:val="006F21F4"/>
    <w:rsid w:val="006F39B4"/>
    <w:rsid w:val="006F5760"/>
    <w:rsid w:val="00701D39"/>
    <w:rsid w:val="00707563"/>
    <w:rsid w:val="00711260"/>
    <w:rsid w:val="00716A06"/>
    <w:rsid w:val="00721077"/>
    <w:rsid w:val="00722766"/>
    <w:rsid w:val="0072526A"/>
    <w:rsid w:val="00725472"/>
    <w:rsid w:val="00725C15"/>
    <w:rsid w:val="00727C97"/>
    <w:rsid w:val="00730513"/>
    <w:rsid w:val="0073085C"/>
    <w:rsid w:val="007408CF"/>
    <w:rsid w:val="00741666"/>
    <w:rsid w:val="00741F6E"/>
    <w:rsid w:val="007429F3"/>
    <w:rsid w:val="00752F80"/>
    <w:rsid w:val="0075422F"/>
    <w:rsid w:val="007543B2"/>
    <w:rsid w:val="00755683"/>
    <w:rsid w:val="007579E6"/>
    <w:rsid w:val="00761750"/>
    <w:rsid w:val="00767466"/>
    <w:rsid w:val="0077306F"/>
    <w:rsid w:val="00773DAA"/>
    <w:rsid w:val="007750CD"/>
    <w:rsid w:val="007758FA"/>
    <w:rsid w:val="00781594"/>
    <w:rsid w:val="00781CDC"/>
    <w:rsid w:val="00781D2A"/>
    <w:rsid w:val="007823D7"/>
    <w:rsid w:val="00783683"/>
    <w:rsid w:val="00784345"/>
    <w:rsid w:val="007845C3"/>
    <w:rsid w:val="00785142"/>
    <w:rsid w:val="00786842"/>
    <w:rsid w:val="00792BD1"/>
    <w:rsid w:val="00792ECE"/>
    <w:rsid w:val="00794229"/>
    <w:rsid w:val="00795C8A"/>
    <w:rsid w:val="0079790E"/>
    <w:rsid w:val="007A3E43"/>
    <w:rsid w:val="007A6CA1"/>
    <w:rsid w:val="007A7134"/>
    <w:rsid w:val="007B4589"/>
    <w:rsid w:val="007B556A"/>
    <w:rsid w:val="007C0690"/>
    <w:rsid w:val="007C1A37"/>
    <w:rsid w:val="007C3089"/>
    <w:rsid w:val="007C47CC"/>
    <w:rsid w:val="007C7F06"/>
    <w:rsid w:val="007D0DE6"/>
    <w:rsid w:val="007D2EF8"/>
    <w:rsid w:val="007D531D"/>
    <w:rsid w:val="007E0750"/>
    <w:rsid w:val="007E150D"/>
    <w:rsid w:val="007E49A6"/>
    <w:rsid w:val="007E67D2"/>
    <w:rsid w:val="007E6CDE"/>
    <w:rsid w:val="007E74E9"/>
    <w:rsid w:val="007F4BC9"/>
    <w:rsid w:val="007F5FC0"/>
    <w:rsid w:val="007F610A"/>
    <w:rsid w:val="007F624F"/>
    <w:rsid w:val="007F6610"/>
    <w:rsid w:val="0080131D"/>
    <w:rsid w:val="00801555"/>
    <w:rsid w:val="00801C29"/>
    <w:rsid w:val="00804197"/>
    <w:rsid w:val="0081392F"/>
    <w:rsid w:val="00814A80"/>
    <w:rsid w:val="008174BF"/>
    <w:rsid w:val="00817D83"/>
    <w:rsid w:val="00821E6F"/>
    <w:rsid w:val="008263A5"/>
    <w:rsid w:val="00830D58"/>
    <w:rsid w:val="00832AF6"/>
    <w:rsid w:val="008337AF"/>
    <w:rsid w:val="008445A3"/>
    <w:rsid w:val="008467F3"/>
    <w:rsid w:val="008468F4"/>
    <w:rsid w:val="0084785F"/>
    <w:rsid w:val="00853976"/>
    <w:rsid w:val="008560CB"/>
    <w:rsid w:val="00856454"/>
    <w:rsid w:val="0086108E"/>
    <w:rsid w:val="00862452"/>
    <w:rsid w:val="0086280F"/>
    <w:rsid w:val="0086584A"/>
    <w:rsid w:val="00871B47"/>
    <w:rsid w:val="008722CE"/>
    <w:rsid w:val="0087322F"/>
    <w:rsid w:val="00873F49"/>
    <w:rsid w:val="008746A2"/>
    <w:rsid w:val="0088552A"/>
    <w:rsid w:val="0088745B"/>
    <w:rsid w:val="0089172C"/>
    <w:rsid w:val="00892349"/>
    <w:rsid w:val="00894C0C"/>
    <w:rsid w:val="00894FE7"/>
    <w:rsid w:val="00895D8B"/>
    <w:rsid w:val="008A1641"/>
    <w:rsid w:val="008A212B"/>
    <w:rsid w:val="008A2F20"/>
    <w:rsid w:val="008B0617"/>
    <w:rsid w:val="008B606D"/>
    <w:rsid w:val="008B6C1A"/>
    <w:rsid w:val="008C001A"/>
    <w:rsid w:val="008C176A"/>
    <w:rsid w:val="008C4FBE"/>
    <w:rsid w:val="008C6256"/>
    <w:rsid w:val="008C69FA"/>
    <w:rsid w:val="008C6F77"/>
    <w:rsid w:val="008D0A9A"/>
    <w:rsid w:val="008D13F4"/>
    <w:rsid w:val="008D35C7"/>
    <w:rsid w:val="008D3912"/>
    <w:rsid w:val="008D52C5"/>
    <w:rsid w:val="008D6BBE"/>
    <w:rsid w:val="008E62C9"/>
    <w:rsid w:val="008E632B"/>
    <w:rsid w:val="008F2EA8"/>
    <w:rsid w:val="008F3002"/>
    <w:rsid w:val="008F3678"/>
    <w:rsid w:val="008F4FDD"/>
    <w:rsid w:val="008F5439"/>
    <w:rsid w:val="008F5E53"/>
    <w:rsid w:val="008F5FEE"/>
    <w:rsid w:val="008F77BA"/>
    <w:rsid w:val="0090170E"/>
    <w:rsid w:val="00901912"/>
    <w:rsid w:val="009019EB"/>
    <w:rsid w:val="009041E2"/>
    <w:rsid w:val="00910242"/>
    <w:rsid w:val="00912BEC"/>
    <w:rsid w:val="0091485F"/>
    <w:rsid w:val="00914E61"/>
    <w:rsid w:val="00915EB1"/>
    <w:rsid w:val="00917078"/>
    <w:rsid w:val="00917B9B"/>
    <w:rsid w:val="00924BF9"/>
    <w:rsid w:val="009257B4"/>
    <w:rsid w:val="00927003"/>
    <w:rsid w:val="009304B2"/>
    <w:rsid w:val="00931E22"/>
    <w:rsid w:val="00931EF0"/>
    <w:rsid w:val="00932ED8"/>
    <w:rsid w:val="00933AAE"/>
    <w:rsid w:val="009345A7"/>
    <w:rsid w:val="00935E73"/>
    <w:rsid w:val="009405DC"/>
    <w:rsid w:val="00941558"/>
    <w:rsid w:val="009456C1"/>
    <w:rsid w:val="00946AA0"/>
    <w:rsid w:val="00953D4E"/>
    <w:rsid w:val="009545B8"/>
    <w:rsid w:val="00955B44"/>
    <w:rsid w:val="00955B84"/>
    <w:rsid w:val="009579B2"/>
    <w:rsid w:val="00960D58"/>
    <w:rsid w:val="0096483F"/>
    <w:rsid w:val="00970C5F"/>
    <w:rsid w:val="0097352F"/>
    <w:rsid w:val="00973E11"/>
    <w:rsid w:val="009761C9"/>
    <w:rsid w:val="00977020"/>
    <w:rsid w:val="00977058"/>
    <w:rsid w:val="009829CC"/>
    <w:rsid w:val="00982CAE"/>
    <w:rsid w:val="00984746"/>
    <w:rsid w:val="009850A4"/>
    <w:rsid w:val="0098674B"/>
    <w:rsid w:val="0098711F"/>
    <w:rsid w:val="009909A1"/>
    <w:rsid w:val="00992E2B"/>
    <w:rsid w:val="00993715"/>
    <w:rsid w:val="009975E8"/>
    <w:rsid w:val="00997E56"/>
    <w:rsid w:val="009A11FF"/>
    <w:rsid w:val="009A59C2"/>
    <w:rsid w:val="009B001D"/>
    <w:rsid w:val="009B0690"/>
    <w:rsid w:val="009B1498"/>
    <w:rsid w:val="009B57EB"/>
    <w:rsid w:val="009B60B3"/>
    <w:rsid w:val="009B6C71"/>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4531"/>
    <w:rsid w:val="009F7474"/>
    <w:rsid w:val="00A00A07"/>
    <w:rsid w:val="00A02105"/>
    <w:rsid w:val="00A032B2"/>
    <w:rsid w:val="00A06818"/>
    <w:rsid w:val="00A070D7"/>
    <w:rsid w:val="00A0780B"/>
    <w:rsid w:val="00A12271"/>
    <w:rsid w:val="00A12FCD"/>
    <w:rsid w:val="00A134CA"/>
    <w:rsid w:val="00A13F79"/>
    <w:rsid w:val="00A14474"/>
    <w:rsid w:val="00A14A11"/>
    <w:rsid w:val="00A16B23"/>
    <w:rsid w:val="00A16B6A"/>
    <w:rsid w:val="00A21FC4"/>
    <w:rsid w:val="00A2494D"/>
    <w:rsid w:val="00A2513A"/>
    <w:rsid w:val="00A30061"/>
    <w:rsid w:val="00A35163"/>
    <w:rsid w:val="00A351DE"/>
    <w:rsid w:val="00A35DD9"/>
    <w:rsid w:val="00A36EE0"/>
    <w:rsid w:val="00A429E5"/>
    <w:rsid w:val="00A43315"/>
    <w:rsid w:val="00A52865"/>
    <w:rsid w:val="00A54142"/>
    <w:rsid w:val="00A56AF2"/>
    <w:rsid w:val="00A56E95"/>
    <w:rsid w:val="00A577F5"/>
    <w:rsid w:val="00A60095"/>
    <w:rsid w:val="00A61B53"/>
    <w:rsid w:val="00A65D92"/>
    <w:rsid w:val="00A67861"/>
    <w:rsid w:val="00A72767"/>
    <w:rsid w:val="00A817DF"/>
    <w:rsid w:val="00A83CCF"/>
    <w:rsid w:val="00A8490D"/>
    <w:rsid w:val="00A85450"/>
    <w:rsid w:val="00A8608D"/>
    <w:rsid w:val="00A86273"/>
    <w:rsid w:val="00A86857"/>
    <w:rsid w:val="00A90445"/>
    <w:rsid w:val="00A92EFC"/>
    <w:rsid w:val="00AA7816"/>
    <w:rsid w:val="00AB0444"/>
    <w:rsid w:val="00AB1766"/>
    <w:rsid w:val="00AB635D"/>
    <w:rsid w:val="00AC02B7"/>
    <w:rsid w:val="00AC29E8"/>
    <w:rsid w:val="00AC3C09"/>
    <w:rsid w:val="00AC5687"/>
    <w:rsid w:val="00AD133E"/>
    <w:rsid w:val="00AD7CDB"/>
    <w:rsid w:val="00AD7E6A"/>
    <w:rsid w:val="00AE193A"/>
    <w:rsid w:val="00AE2182"/>
    <w:rsid w:val="00AE4926"/>
    <w:rsid w:val="00AE6D6A"/>
    <w:rsid w:val="00AF2D1D"/>
    <w:rsid w:val="00AF7FAC"/>
    <w:rsid w:val="00B0075E"/>
    <w:rsid w:val="00B00FC9"/>
    <w:rsid w:val="00B019D1"/>
    <w:rsid w:val="00B05C71"/>
    <w:rsid w:val="00B072F9"/>
    <w:rsid w:val="00B11852"/>
    <w:rsid w:val="00B11F07"/>
    <w:rsid w:val="00B14E01"/>
    <w:rsid w:val="00B15B85"/>
    <w:rsid w:val="00B1679E"/>
    <w:rsid w:val="00B204EF"/>
    <w:rsid w:val="00B25521"/>
    <w:rsid w:val="00B25DC1"/>
    <w:rsid w:val="00B26D60"/>
    <w:rsid w:val="00B458CB"/>
    <w:rsid w:val="00B4631D"/>
    <w:rsid w:val="00B516F2"/>
    <w:rsid w:val="00B51ACD"/>
    <w:rsid w:val="00B520D6"/>
    <w:rsid w:val="00B52185"/>
    <w:rsid w:val="00B55D79"/>
    <w:rsid w:val="00B5799D"/>
    <w:rsid w:val="00B62F9F"/>
    <w:rsid w:val="00B64B6B"/>
    <w:rsid w:val="00B66FED"/>
    <w:rsid w:val="00B67A8C"/>
    <w:rsid w:val="00B70310"/>
    <w:rsid w:val="00B70AFC"/>
    <w:rsid w:val="00B731DC"/>
    <w:rsid w:val="00B8009B"/>
    <w:rsid w:val="00B8025B"/>
    <w:rsid w:val="00B808CF"/>
    <w:rsid w:val="00B84FAD"/>
    <w:rsid w:val="00B8671E"/>
    <w:rsid w:val="00B930D3"/>
    <w:rsid w:val="00B9461A"/>
    <w:rsid w:val="00B96414"/>
    <w:rsid w:val="00BA0173"/>
    <w:rsid w:val="00BA1478"/>
    <w:rsid w:val="00BA2370"/>
    <w:rsid w:val="00BA36CA"/>
    <w:rsid w:val="00BA47F7"/>
    <w:rsid w:val="00BA49A3"/>
    <w:rsid w:val="00BA6768"/>
    <w:rsid w:val="00BB1D47"/>
    <w:rsid w:val="00BB2416"/>
    <w:rsid w:val="00BB452C"/>
    <w:rsid w:val="00BB7F2B"/>
    <w:rsid w:val="00BC123D"/>
    <w:rsid w:val="00BD1B84"/>
    <w:rsid w:val="00BD1BA5"/>
    <w:rsid w:val="00BE0508"/>
    <w:rsid w:val="00BE159D"/>
    <w:rsid w:val="00BE2DE0"/>
    <w:rsid w:val="00BE5240"/>
    <w:rsid w:val="00BE7480"/>
    <w:rsid w:val="00BF1059"/>
    <w:rsid w:val="00BF3DD4"/>
    <w:rsid w:val="00C02D3E"/>
    <w:rsid w:val="00C0474D"/>
    <w:rsid w:val="00C05595"/>
    <w:rsid w:val="00C076C7"/>
    <w:rsid w:val="00C1374A"/>
    <w:rsid w:val="00C13F7F"/>
    <w:rsid w:val="00C16530"/>
    <w:rsid w:val="00C1683E"/>
    <w:rsid w:val="00C16ACD"/>
    <w:rsid w:val="00C21DF4"/>
    <w:rsid w:val="00C24F69"/>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62305"/>
    <w:rsid w:val="00C62602"/>
    <w:rsid w:val="00C64A9A"/>
    <w:rsid w:val="00C67FB9"/>
    <w:rsid w:val="00C70826"/>
    <w:rsid w:val="00C71E97"/>
    <w:rsid w:val="00C723EC"/>
    <w:rsid w:val="00C72A7D"/>
    <w:rsid w:val="00C731E6"/>
    <w:rsid w:val="00C732C6"/>
    <w:rsid w:val="00C7390E"/>
    <w:rsid w:val="00C758D4"/>
    <w:rsid w:val="00C77B2E"/>
    <w:rsid w:val="00C81B45"/>
    <w:rsid w:val="00C8440F"/>
    <w:rsid w:val="00C85A9E"/>
    <w:rsid w:val="00C92D23"/>
    <w:rsid w:val="00C94E2E"/>
    <w:rsid w:val="00C952F2"/>
    <w:rsid w:val="00CA2EDB"/>
    <w:rsid w:val="00CA561A"/>
    <w:rsid w:val="00CB3724"/>
    <w:rsid w:val="00CB4174"/>
    <w:rsid w:val="00CB6EE2"/>
    <w:rsid w:val="00CB703B"/>
    <w:rsid w:val="00CC2319"/>
    <w:rsid w:val="00CD1BD4"/>
    <w:rsid w:val="00CD63C8"/>
    <w:rsid w:val="00CD6998"/>
    <w:rsid w:val="00CD7318"/>
    <w:rsid w:val="00CE1D86"/>
    <w:rsid w:val="00CE1EB8"/>
    <w:rsid w:val="00CE6935"/>
    <w:rsid w:val="00CF18A3"/>
    <w:rsid w:val="00CF33F4"/>
    <w:rsid w:val="00CF50EF"/>
    <w:rsid w:val="00CF56A6"/>
    <w:rsid w:val="00CF5AF5"/>
    <w:rsid w:val="00CF5C68"/>
    <w:rsid w:val="00CF7011"/>
    <w:rsid w:val="00D0350D"/>
    <w:rsid w:val="00D03CA3"/>
    <w:rsid w:val="00D06102"/>
    <w:rsid w:val="00D068D0"/>
    <w:rsid w:val="00D06BA8"/>
    <w:rsid w:val="00D076D3"/>
    <w:rsid w:val="00D205C1"/>
    <w:rsid w:val="00D20D83"/>
    <w:rsid w:val="00D2626E"/>
    <w:rsid w:val="00D27702"/>
    <w:rsid w:val="00D27BA3"/>
    <w:rsid w:val="00D31BC9"/>
    <w:rsid w:val="00D32A00"/>
    <w:rsid w:val="00D33A47"/>
    <w:rsid w:val="00D40660"/>
    <w:rsid w:val="00D414F2"/>
    <w:rsid w:val="00D41699"/>
    <w:rsid w:val="00D438F5"/>
    <w:rsid w:val="00D46D2F"/>
    <w:rsid w:val="00D471F2"/>
    <w:rsid w:val="00D47ADE"/>
    <w:rsid w:val="00D51751"/>
    <w:rsid w:val="00D51A40"/>
    <w:rsid w:val="00D51AD5"/>
    <w:rsid w:val="00D52D21"/>
    <w:rsid w:val="00D57811"/>
    <w:rsid w:val="00D6193E"/>
    <w:rsid w:val="00D6256F"/>
    <w:rsid w:val="00D7122C"/>
    <w:rsid w:val="00D71255"/>
    <w:rsid w:val="00D72671"/>
    <w:rsid w:val="00D72954"/>
    <w:rsid w:val="00D7401D"/>
    <w:rsid w:val="00D76D9B"/>
    <w:rsid w:val="00D81739"/>
    <w:rsid w:val="00D824F0"/>
    <w:rsid w:val="00D84439"/>
    <w:rsid w:val="00D86D2F"/>
    <w:rsid w:val="00D915B7"/>
    <w:rsid w:val="00D925A9"/>
    <w:rsid w:val="00D95598"/>
    <w:rsid w:val="00D95DE6"/>
    <w:rsid w:val="00D96707"/>
    <w:rsid w:val="00D978B5"/>
    <w:rsid w:val="00DA0788"/>
    <w:rsid w:val="00DA2A64"/>
    <w:rsid w:val="00DA3E8D"/>
    <w:rsid w:val="00DA48A8"/>
    <w:rsid w:val="00DA6102"/>
    <w:rsid w:val="00DB0A19"/>
    <w:rsid w:val="00DB2412"/>
    <w:rsid w:val="00DB36E0"/>
    <w:rsid w:val="00DB443F"/>
    <w:rsid w:val="00DB64B3"/>
    <w:rsid w:val="00DB77B0"/>
    <w:rsid w:val="00DB7B04"/>
    <w:rsid w:val="00DC12A6"/>
    <w:rsid w:val="00DC57D2"/>
    <w:rsid w:val="00DC677D"/>
    <w:rsid w:val="00DC69FC"/>
    <w:rsid w:val="00DC7A86"/>
    <w:rsid w:val="00DD5DF1"/>
    <w:rsid w:val="00DE0835"/>
    <w:rsid w:val="00DE3F88"/>
    <w:rsid w:val="00DF1F00"/>
    <w:rsid w:val="00E02D36"/>
    <w:rsid w:val="00E0402D"/>
    <w:rsid w:val="00E05A28"/>
    <w:rsid w:val="00E05DD3"/>
    <w:rsid w:val="00E05F69"/>
    <w:rsid w:val="00E06270"/>
    <w:rsid w:val="00E06F37"/>
    <w:rsid w:val="00E07745"/>
    <w:rsid w:val="00E10D4A"/>
    <w:rsid w:val="00E16206"/>
    <w:rsid w:val="00E20441"/>
    <w:rsid w:val="00E21DBA"/>
    <w:rsid w:val="00E22CA0"/>
    <w:rsid w:val="00E25F71"/>
    <w:rsid w:val="00E30E22"/>
    <w:rsid w:val="00E31CA7"/>
    <w:rsid w:val="00E32E36"/>
    <w:rsid w:val="00E35FB8"/>
    <w:rsid w:val="00E407ED"/>
    <w:rsid w:val="00E419E9"/>
    <w:rsid w:val="00E45F6C"/>
    <w:rsid w:val="00E4708D"/>
    <w:rsid w:val="00E5086C"/>
    <w:rsid w:val="00E50A65"/>
    <w:rsid w:val="00E525EE"/>
    <w:rsid w:val="00E532A7"/>
    <w:rsid w:val="00E55425"/>
    <w:rsid w:val="00E5618E"/>
    <w:rsid w:val="00E561EB"/>
    <w:rsid w:val="00E57829"/>
    <w:rsid w:val="00E63115"/>
    <w:rsid w:val="00E63E01"/>
    <w:rsid w:val="00E65231"/>
    <w:rsid w:val="00E677D2"/>
    <w:rsid w:val="00E71FD7"/>
    <w:rsid w:val="00E74AA1"/>
    <w:rsid w:val="00E821C0"/>
    <w:rsid w:val="00E83E51"/>
    <w:rsid w:val="00E87447"/>
    <w:rsid w:val="00E902DF"/>
    <w:rsid w:val="00E91842"/>
    <w:rsid w:val="00E92F0D"/>
    <w:rsid w:val="00E9377F"/>
    <w:rsid w:val="00E95491"/>
    <w:rsid w:val="00EA0233"/>
    <w:rsid w:val="00EA1D29"/>
    <w:rsid w:val="00EA37C2"/>
    <w:rsid w:val="00EA3C7B"/>
    <w:rsid w:val="00EA49C4"/>
    <w:rsid w:val="00EA4D1D"/>
    <w:rsid w:val="00EA74A6"/>
    <w:rsid w:val="00EA7549"/>
    <w:rsid w:val="00EB0BF7"/>
    <w:rsid w:val="00EB237E"/>
    <w:rsid w:val="00EB5730"/>
    <w:rsid w:val="00EB6D12"/>
    <w:rsid w:val="00EB7DE1"/>
    <w:rsid w:val="00EC3AA2"/>
    <w:rsid w:val="00EC3AE9"/>
    <w:rsid w:val="00EC4779"/>
    <w:rsid w:val="00EC51B1"/>
    <w:rsid w:val="00EC6120"/>
    <w:rsid w:val="00EC6502"/>
    <w:rsid w:val="00ED2489"/>
    <w:rsid w:val="00ED777E"/>
    <w:rsid w:val="00ED7BD3"/>
    <w:rsid w:val="00EF1785"/>
    <w:rsid w:val="00EF1BF9"/>
    <w:rsid w:val="00EF20C0"/>
    <w:rsid w:val="00EF3E7E"/>
    <w:rsid w:val="00EF4451"/>
    <w:rsid w:val="00EF5E5D"/>
    <w:rsid w:val="00F03903"/>
    <w:rsid w:val="00F03F80"/>
    <w:rsid w:val="00F060E4"/>
    <w:rsid w:val="00F06ACF"/>
    <w:rsid w:val="00F11584"/>
    <w:rsid w:val="00F123A5"/>
    <w:rsid w:val="00F12AE6"/>
    <w:rsid w:val="00F13C45"/>
    <w:rsid w:val="00F15790"/>
    <w:rsid w:val="00F211FF"/>
    <w:rsid w:val="00F2218F"/>
    <w:rsid w:val="00F24F65"/>
    <w:rsid w:val="00F25A52"/>
    <w:rsid w:val="00F33C94"/>
    <w:rsid w:val="00F33EC1"/>
    <w:rsid w:val="00F34AA9"/>
    <w:rsid w:val="00F41E37"/>
    <w:rsid w:val="00F42224"/>
    <w:rsid w:val="00F42CB2"/>
    <w:rsid w:val="00F44B31"/>
    <w:rsid w:val="00F46247"/>
    <w:rsid w:val="00F53088"/>
    <w:rsid w:val="00F5385C"/>
    <w:rsid w:val="00F60DC9"/>
    <w:rsid w:val="00F653B7"/>
    <w:rsid w:val="00F657E4"/>
    <w:rsid w:val="00F66A84"/>
    <w:rsid w:val="00F6747C"/>
    <w:rsid w:val="00F7037F"/>
    <w:rsid w:val="00F721CB"/>
    <w:rsid w:val="00F72E23"/>
    <w:rsid w:val="00F73A18"/>
    <w:rsid w:val="00F75523"/>
    <w:rsid w:val="00F80A93"/>
    <w:rsid w:val="00F86656"/>
    <w:rsid w:val="00F87BEC"/>
    <w:rsid w:val="00F9009F"/>
    <w:rsid w:val="00F90ABF"/>
    <w:rsid w:val="00F946CA"/>
    <w:rsid w:val="00F9486C"/>
    <w:rsid w:val="00F96B6E"/>
    <w:rsid w:val="00F9759E"/>
    <w:rsid w:val="00F97C48"/>
    <w:rsid w:val="00FA1907"/>
    <w:rsid w:val="00FA5EA8"/>
    <w:rsid w:val="00FB0F0B"/>
    <w:rsid w:val="00FB17AC"/>
    <w:rsid w:val="00FB2EA5"/>
    <w:rsid w:val="00FB56FF"/>
    <w:rsid w:val="00FB6906"/>
    <w:rsid w:val="00FC3BCF"/>
    <w:rsid w:val="00FC4783"/>
    <w:rsid w:val="00FC4E8E"/>
    <w:rsid w:val="00FC784E"/>
    <w:rsid w:val="00FC7A6D"/>
    <w:rsid w:val="00FC7A9F"/>
    <w:rsid w:val="00FC7B15"/>
    <w:rsid w:val="00FD177F"/>
    <w:rsid w:val="00FD1ED6"/>
    <w:rsid w:val="00FD2870"/>
    <w:rsid w:val="00FD629B"/>
    <w:rsid w:val="00FD71D6"/>
    <w:rsid w:val="00FD791F"/>
    <w:rsid w:val="00FD7B98"/>
    <w:rsid w:val="00FD7F80"/>
    <w:rsid w:val="00FE1A09"/>
    <w:rsid w:val="00FE547B"/>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BF1059"/>
    <w:pPr>
      <w:tabs>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28068434">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01AC1-30FA-4CE4-A976-6931B026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45</Pages>
  <Words>17849</Words>
  <Characters>107094</Characters>
  <Application>Microsoft Office Word</Application>
  <DocSecurity>0</DocSecurity>
  <Lines>892</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Pietnicka Marta</cp:lastModifiedBy>
  <cp:revision>24</cp:revision>
  <cp:lastPrinted>2023-04-19T05:30:00Z</cp:lastPrinted>
  <dcterms:created xsi:type="dcterms:W3CDTF">2024-07-15T08:01:00Z</dcterms:created>
  <dcterms:modified xsi:type="dcterms:W3CDTF">2025-06-30T06:37:00Z</dcterms:modified>
</cp:coreProperties>
</file>